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ABF0F" w14:textId="239ECA01" w:rsidR="00807BD4" w:rsidRDefault="00807BD4" w:rsidP="00880789">
      <w:pPr>
        <w:spacing w:after="0" w:line="240" w:lineRule="auto"/>
        <w:rPr>
          <w:ins w:id="0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bookmarkStart w:id="1" w:name="_GoBack"/>
      <w:bookmarkEnd w:id="1"/>
      <w:ins w:id="2" w:author="Author">
        <w:r>
          <w:rPr>
            <w:rFonts w:ascii="Times New Roman" w:eastAsia="Times New Roman" w:hAnsi="Times New Roman" w:cs="Times New Roman"/>
            <w:b/>
            <w:sz w:val="20"/>
            <w:szCs w:val="20"/>
            <w:lang w:val="en-GB" w:eastAsia="es-ES"/>
          </w:rPr>
          <w:t>Annex II</w:t>
        </w:r>
      </w:ins>
    </w:p>
    <w:p w14:paraId="69DECE57" w14:textId="77777777" w:rsidR="00807BD4" w:rsidRDefault="00807BD4" w:rsidP="00880789">
      <w:pPr>
        <w:spacing w:after="0" w:line="240" w:lineRule="auto"/>
        <w:rPr>
          <w:ins w:id="3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7E188CAA" w14:textId="6792128E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C3CB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S.26.01. - Solvency Capital Requirement – Market risk </w:t>
      </w:r>
    </w:p>
    <w:p w14:paraId="3C6973B7" w14:textId="77777777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16E6CD00" w14:textId="60984721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C3CB5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General comments: </w:t>
      </w:r>
    </w:p>
    <w:p w14:paraId="2F533013" w14:textId="77777777" w:rsidR="00880789" w:rsidRPr="001C3CB5" w:rsidRDefault="00880789" w:rsidP="008807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25680FC9" w14:textId="4E816620" w:rsidR="00880789" w:rsidRPr="001C3CB5" w:rsidRDefault="00880789" w:rsidP="007F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2432656B" w14:textId="77777777" w:rsidR="00880789" w:rsidRPr="001C3CB5" w:rsidRDefault="00880789" w:rsidP="007F35A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989A553" w14:textId="174B5937" w:rsidR="00880789" w:rsidRPr="001C3CB5" w:rsidRDefault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individual entities, ring fenced-funds, matching </w:t>
      </w:r>
      <w:r w:rsidR="00B24554"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154A940" w14:textId="26AFBBDB" w:rsidR="00880789" w:rsidRDefault="00880789" w:rsidP="00880789">
      <w:pPr>
        <w:jc w:val="both"/>
        <w:rPr>
          <w:ins w:id="4" w:author="Author"/>
          <w:rFonts w:ascii="Times New Roman" w:hAnsi="Times New Roman" w:cs="Times New Roman"/>
          <w:sz w:val="20"/>
          <w:szCs w:val="20"/>
          <w:lang w:val="en-GB"/>
        </w:rPr>
      </w:pPr>
      <w:proofErr w:type="gramStart"/>
      <w:r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del w:id="5" w:author="Author">
        <w:r w:rsidRPr="001C3CB5" w:rsidDel="00260AAA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variant </w:delText>
        </w:r>
      </w:del>
      <w:ins w:id="6" w:author="Author">
        <w:r w:rsidR="00260AAA">
          <w:rPr>
            <w:rFonts w:ascii="Times New Roman" w:hAnsi="Times New Roman" w:cs="Times New Roman"/>
            <w:sz w:val="20"/>
            <w:szCs w:val="20"/>
            <w:lang w:val="en-GB"/>
          </w:rPr>
          <w:t xml:space="preserve">template </w:t>
        </w:r>
      </w:ins>
      <w:r w:rsidRPr="001C3CB5">
        <w:rPr>
          <w:rFonts w:ascii="Times New Roman" w:hAnsi="Times New Roman" w:cs="Times New Roman"/>
          <w:sz w:val="20"/>
          <w:szCs w:val="20"/>
          <w:lang w:val="en-GB"/>
        </w:rPr>
        <w:t>S</w:t>
      </w:r>
      <w:ins w:id="7" w:author="Author">
        <w:r w:rsidR="00260AAA">
          <w:rPr>
            <w:rFonts w:ascii="Times New Roman" w:hAnsi="Times New Roman" w:cs="Times New Roman"/>
            <w:sz w:val="20"/>
            <w:szCs w:val="20"/>
            <w:lang w:val="en-GB"/>
          </w:rPr>
          <w:t>R</w:t>
        </w:r>
      </w:ins>
      <w:r w:rsidRPr="001C3CB5">
        <w:rPr>
          <w:rFonts w:ascii="Times New Roman" w:hAnsi="Times New Roman" w:cs="Times New Roman"/>
          <w:sz w:val="20"/>
          <w:szCs w:val="20"/>
          <w:lang w:val="en-GB"/>
        </w:rPr>
        <w:t>.2</w:t>
      </w:r>
      <w:r w:rsidR="0086086A" w:rsidRPr="001C3CB5">
        <w:rPr>
          <w:rFonts w:ascii="Times New Roman" w:hAnsi="Times New Roman" w:cs="Times New Roman"/>
          <w:sz w:val="20"/>
          <w:szCs w:val="20"/>
          <w:lang w:val="en-GB"/>
        </w:rPr>
        <w:t>6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.0</w:t>
      </w:r>
      <w:r w:rsidR="003D1C67" w:rsidRPr="001C3CB5">
        <w:rPr>
          <w:rFonts w:ascii="Times New Roman" w:hAnsi="Times New Roman" w:cs="Times New Roman"/>
          <w:sz w:val="20"/>
          <w:szCs w:val="20"/>
          <w:lang w:val="en-GB"/>
        </w:rPr>
        <w:t>1</w:t>
      </w:r>
      <w:r w:rsidRPr="001C3CB5">
        <w:rPr>
          <w:rFonts w:ascii="Times New Roman" w:hAnsi="Times New Roman" w:cs="Times New Roman"/>
          <w:sz w:val="20"/>
          <w:szCs w:val="20"/>
          <w:lang w:val="en-GB"/>
        </w:rPr>
        <w:t>.</w:t>
      </w:r>
      <w:proofErr w:type="gramEnd"/>
      <w:del w:id="8" w:author="Author">
        <w:r w:rsidRPr="001C3CB5" w:rsidDel="00260AAA">
          <w:rPr>
            <w:rFonts w:ascii="Times New Roman" w:hAnsi="Times New Roman" w:cs="Times New Roman"/>
            <w:sz w:val="20"/>
            <w:szCs w:val="20"/>
            <w:lang w:val="en-GB"/>
          </w:rPr>
          <w:delText>l</w:delText>
        </w:r>
      </w:del>
      <w:ins w:id="9" w:author="Author">
        <w:r w:rsidR="00260AAA">
          <w:rPr>
            <w:rFonts w:ascii="Times New Roman" w:hAnsi="Times New Roman" w:cs="Times New Roman"/>
            <w:sz w:val="20"/>
            <w:szCs w:val="20"/>
            <w:lang w:val="en-GB"/>
          </w:rPr>
          <w:t>01</w:t>
        </w:r>
      </w:ins>
      <w:r w:rsidRPr="001C3CB5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07629319" w14:textId="73B40CFB" w:rsidR="000C1727" w:rsidRPr="001C3CB5" w:rsidRDefault="000C1727" w:rsidP="00880789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ins w:id="10" w:author="Author">
        <w:r w:rsidRPr="00DC4056">
          <w:rPr>
            <w:rFonts w:ascii="Times New Roman" w:hAnsi="Times New Roman" w:cs="Times New Roman"/>
            <w:sz w:val="20"/>
            <w:szCs w:val="20"/>
            <w:lang w:val="en-GB"/>
          </w:rPr>
          <w:t>Amounts before and after shock shall be filled in with the amount of assets and liabilities sensitive to that shock.</w:t>
        </w:r>
        <w:proofErr w:type="gramEnd"/>
        <w:r w:rsidRPr="00DC4056">
          <w:rPr>
            <w:rFonts w:ascii="Times New Roman" w:hAnsi="Times New Roman" w:cs="Times New Roman"/>
            <w:sz w:val="20"/>
            <w:szCs w:val="20"/>
            <w:lang w:val="en-GB"/>
          </w:rPr>
          <w:t xml:space="preserve"> For the liabilities </w:t>
        </w:r>
        <w:r w:rsidR="00F145A3">
          <w:rPr>
            <w:rFonts w:ascii="Times New Roman" w:hAnsi="Times New Roman" w:cs="Times New Roman"/>
            <w:sz w:val="20"/>
            <w:szCs w:val="20"/>
            <w:lang w:val="en-GB"/>
          </w:rPr>
          <w:t xml:space="preserve">the assessment shall be done </w:t>
        </w:r>
        <w:r w:rsidR="00F145A3" w:rsidRPr="004710A2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1" w:author="Author">
              <w:rPr>
                <w:rFonts w:ascii="Times New Roman" w:hAnsi="Times New Roman" w:cs="Times New Roman"/>
                <w:sz w:val="20"/>
                <w:szCs w:val="20"/>
                <w:lang w:val="en-GB"/>
              </w:rPr>
            </w:rPrChange>
          </w:rPr>
          <w:t xml:space="preserve">at the most granular level available between contract and homogeneous risk group. </w:t>
        </w:r>
        <w:r w:rsidRPr="00AF263A">
          <w:rPr>
            <w:rFonts w:ascii="Times New Roman" w:hAnsi="Times New Roman" w:cs="Times New Roman"/>
            <w:sz w:val="20"/>
            <w:szCs w:val="20"/>
            <w:lang w:val="en-GB"/>
          </w:rPr>
          <w:t>This means that if a contract</w:t>
        </w:r>
        <w:r w:rsidR="00F145A3" w:rsidRPr="004710A2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2" w:author="Author">
              <w:rPr>
                <w:rFonts w:ascii="Times New Roman" w:hAnsi="Times New Roman" w:cs="Times New Roman"/>
                <w:sz w:val="20"/>
                <w:szCs w:val="20"/>
                <w:lang w:val="en-GB"/>
              </w:rPr>
            </w:rPrChange>
          </w:rPr>
          <w:t>/HRG</w:t>
        </w:r>
        <w:r w:rsidRPr="00AF263A">
          <w:rPr>
            <w:rFonts w:ascii="Times New Roman" w:hAnsi="Times New Roman" w:cs="Times New Roman"/>
            <w:sz w:val="20"/>
            <w:szCs w:val="20"/>
            <w:lang w:val="en-GB"/>
          </w:rPr>
          <w:t xml:space="preserve"> is sensitive to a shock the amount of liabilities associated to that contract</w:t>
        </w:r>
        <w:r w:rsidR="00F145A3" w:rsidRPr="004710A2">
          <w:rPr>
            <w:rFonts w:ascii="Times New Roman" w:hAnsi="Times New Roman" w:cs="Times New Roman"/>
            <w:sz w:val="20"/>
            <w:szCs w:val="20"/>
            <w:highlight w:val="yellow"/>
            <w:lang w:val="en-GB"/>
            <w:rPrChange w:id="13" w:author="Author">
              <w:rPr>
                <w:rFonts w:ascii="Times New Roman" w:hAnsi="Times New Roman" w:cs="Times New Roman"/>
                <w:sz w:val="20"/>
                <w:szCs w:val="20"/>
                <w:lang w:val="en-GB"/>
              </w:rPr>
            </w:rPrChange>
          </w:rPr>
          <w:t>/HRG</w:t>
        </w:r>
        <w:r w:rsidRPr="00AF263A">
          <w:rPr>
            <w:rFonts w:ascii="Times New Roman" w:hAnsi="Times New Roman" w:cs="Times New Roman"/>
            <w:sz w:val="20"/>
            <w:szCs w:val="20"/>
            <w:lang w:val="en-GB"/>
          </w:rPr>
          <w:t xml:space="preserve"> shall be reported as amount sensitive to that</w:t>
        </w:r>
        <w:r w:rsidRPr="00383FF0">
          <w:rPr>
            <w:rFonts w:ascii="Times New Roman" w:hAnsi="Times New Roman" w:cs="Times New Roman"/>
            <w:sz w:val="20"/>
            <w:szCs w:val="20"/>
            <w:lang w:val="en-GB"/>
          </w:rPr>
          <w:t xml:space="preserve"> s</w:t>
        </w:r>
        <w:r w:rsidRPr="00AF263A">
          <w:rPr>
            <w:rFonts w:ascii="Times New Roman" w:hAnsi="Times New Roman" w:cs="Times New Roman"/>
            <w:sz w:val="20"/>
            <w:szCs w:val="20"/>
            <w:lang w:val="en-GB"/>
          </w:rPr>
          <w:t>hock.</w:t>
        </w:r>
        <w:r>
          <w:rPr>
            <w:rFonts w:ascii="Times New Roman" w:hAnsi="Times New Roman" w:cs="Times New Roman"/>
            <w:sz w:val="20"/>
            <w:szCs w:val="20"/>
            <w:lang w:val="en-GB"/>
          </w:rPr>
          <w:t xml:space="preserve"> </w:t>
        </w:r>
      </w:ins>
    </w:p>
    <w:tbl>
      <w:tblPr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2509"/>
        <w:gridCol w:w="134"/>
        <w:gridCol w:w="5313"/>
      </w:tblGrid>
      <w:tr w:rsidR="00892CC1" w:rsidRPr="001C3CB5" w14:paraId="5AAAA80A" w14:textId="77777777" w:rsidTr="007F35AD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D009C" w14:textId="11C6740A" w:rsidR="00892CC1" w:rsidRPr="001C3CB5" w:rsidRDefault="00892CC1" w:rsidP="00892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D18B8" w14:textId="2277F870" w:rsidR="00892CC1" w:rsidRPr="001C3CB5" w:rsidRDefault="00892CC1" w:rsidP="0089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4A1F96" w14:textId="6F82B1D5" w:rsidR="00892CC1" w:rsidRPr="001C3CB5" w:rsidRDefault="00892CC1" w:rsidP="00892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9D71F4" w:rsidRPr="001C3CB5" w14:paraId="48A9B404" w14:textId="77777777" w:rsidTr="007F35AD">
        <w:trPr>
          <w:trHeight w:val="3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946B2" w14:textId="77777777" w:rsidR="009D71F4" w:rsidRPr="001C3CB5" w:rsidRDefault="009D71F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0C0" w14:textId="3109072C" w:rsidR="009D71F4" w:rsidRPr="001C3CB5" w:rsidRDefault="009D71F4" w:rsidP="007F3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179C7" w14:textId="0EAB46E4" w:rsidR="009D71F4" w:rsidRPr="001C3CB5" w:rsidRDefault="009D71F4" w:rsidP="007F3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F16D43" w:rsidRPr="001C3CB5" w14:paraId="2D1EA281" w14:textId="77777777" w:rsidTr="007F35AD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229D" w14:textId="34AB568A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9C8A9" w14:textId="03ED2DB8" w:rsidR="00F16D43" w:rsidRPr="001C3CB5" w:rsidRDefault="00F16D43" w:rsidP="009D7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B02A" w14:textId="382500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112(7), to provide an estimate of the SCR using standard formula.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38C3691E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112(7) reporting</w:t>
            </w:r>
          </w:p>
          <w:p w14:paraId="7813DD53" w14:textId="7DE0DD82" w:rsidR="00F16D43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663F4D" w:rsidRPr="001C3CB5" w14:paraId="43E15E86" w14:textId="77777777" w:rsidTr="007F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1396" w:type="dxa"/>
            <w:shd w:val="clear" w:color="000000" w:fill="FFFFFF"/>
            <w:hideMark/>
          </w:tcPr>
          <w:p w14:paraId="4FC9611F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Z0020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7B9FD041" w14:textId="40AA4149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5313" w:type="dxa"/>
            <w:shd w:val="clear" w:color="000000" w:fill="FFFFFF"/>
            <w:hideMark/>
          </w:tcPr>
          <w:p w14:paraId="49841DE0" w14:textId="5E977119" w:rsidR="0093375A" w:rsidRPr="001C3CB5" w:rsidRDefault="00E33669" w:rsidP="00933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93375A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93375A" w:rsidRPr="001C3CB5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93375A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  <w:p w14:paraId="0D81B3F4" w14:textId="5A0694B7" w:rsidR="00E33669" w:rsidRPr="001C3CB5" w:rsidRDefault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1C3CB5" w14:paraId="4E70262E" w14:textId="77777777" w:rsidTr="007F35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1396" w:type="dxa"/>
            <w:shd w:val="clear" w:color="000000" w:fill="FFFFFF"/>
            <w:hideMark/>
          </w:tcPr>
          <w:p w14:paraId="37F40E13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643" w:type="dxa"/>
            <w:gridSpan w:val="2"/>
            <w:shd w:val="clear" w:color="000000" w:fill="FFFFFF"/>
            <w:hideMark/>
          </w:tcPr>
          <w:p w14:paraId="28CCCF1D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5313" w:type="dxa"/>
            <w:shd w:val="clear" w:color="000000" w:fill="FFFFFF"/>
            <w:hideMark/>
          </w:tcPr>
          <w:p w14:paraId="543247B4" w14:textId="269C625F" w:rsidR="00E33669" w:rsidRPr="001C3CB5" w:rsidRDefault="00A43CD8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4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hen item Z0020 = 1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, </w:t>
              </w:r>
            </w:ins>
            <w:del w:id="15" w:author="Author">
              <w:r w:rsidR="00E33669" w:rsidRPr="001C3CB5" w:rsidDel="00A43CD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</w:delText>
              </w:r>
            </w:del>
            <w:ins w:id="16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</w:t>
              </w:r>
            </w:ins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B24554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portfolio. This number is attributed by the undertaking and must be consistent over time and with the fund/portfolio number reported in other templates</w:t>
            </w:r>
            <w:del w:id="17" w:author="Author">
              <w:r w:rsidR="00E33669"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, e.g. S.26.02, S.14.01, S.23.01</w:delText>
              </w:r>
            </w:del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27F598C3" w14:textId="77777777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ACF8EE" w14:textId="77777777" w:rsidR="00A43CD8" w:rsidRDefault="00A43CD8" w:rsidP="00A43CD8">
            <w:pPr>
              <w:spacing w:after="0" w:line="240" w:lineRule="auto"/>
              <w:rPr>
                <w:ins w:id="1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19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hen item Z0020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2, then report “0”</w:t>
              </w:r>
            </w:ins>
          </w:p>
          <w:p w14:paraId="13F2388D" w14:textId="7F298A56" w:rsidR="00E33669" w:rsidRPr="001C3CB5" w:rsidRDefault="00E33669" w:rsidP="00785C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0" w:author="Author">
              <w:r w:rsidRPr="001C3CB5" w:rsidDel="00A43CD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item is to be completed only when item Z0020 = 1 </w:delText>
              </w:r>
            </w:del>
          </w:p>
        </w:tc>
      </w:tr>
      <w:tr w:rsidR="00F16D43" w:rsidRPr="001C3CB5" w14:paraId="199C2FA5" w14:textId="77777777" w:rsidTr="007F35AD">
        <w:trPr>
          <w:trHeight w:val="85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1CF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</w:t>
            </w:r>
          </w:p>
          <w:p w14:paraId="54D2494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149C9" w14:textId="2E339C7F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 spread risk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bonds and loans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16F3" w14:textId="0D078523" w:rsidR="00E33669" w:rsidRPr="001C3CB5" w:rsidRDefault="00F16D43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used simplifications for the calculation of spread risk with regard to bonds and loans.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One of the options in the following closed list shall be used:</w:t>
            </w:r>
          </w:p>
          <w:p w14:paraId="4479C7CE" w14:textId="02AD906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</w:t>
            </w:r>
          </w:p>
          <w:p w14:paraId="685C06EF" w14:textId="1D5AD6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E33669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Simplifications not used</w:t>
            </w:r>
          </w:p>
          <w:p w14:paraId="2D82F28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F2F48B" w14:textId="0B5EA6F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R0410.</w:t>
            </w:r>
          </w:p>
        </w:tc>
      </w:tr>
      <w:tr w:rsidR="00F16D43" w:rsidRPr="001C3CB5" w14:paraId="56FBEA01" w14:textId="77777777" w:rsidTr="007F35AD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B2D0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</w:t>
            </w:r>
          </w:p>
          <w:p w14:paraId="646AF96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E9D10" w14:textId="61674E6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interest rate risk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C54F1" w14:textId="71F1ADC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 used simplifications for the calculation of interest rate risk. The following options shall be used: </w:t>
            </w:r>
          </w:p>
          <w:p w14:paraId="770CD12C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41C1700F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078DF88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498EF" w14:textId="0A3828A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R0020/C0010 = 1, only C0060 and C0080 should be filled in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for R0100-R0120</w:t>
            </w:r>
          </w:p>
        </w:tc>
      </w:tr>
      <w:tr w:rsidR="00F16D43" w:rsidRPr="001C3CB5" w14:paraId="605DB986" w14:textId="77777777" w:rsidTr="007F35AD">
        <w:trPr>
          <w:trHeight w:val="67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8FA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R0030/</w:t>
            </w:r>
          </w:p>
          <w:p w14:paraId="5F822CC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D33A7" w14:textId="49C5E7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spread  risk on bonds and loans 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34138" w14:textId="48447B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 captive undertakings used simplifications for the calculation of spread risk on bonds and loans. The following options shall be used: </w:t>
            </w:r>
          </w:p>
          <w:p w14:paraId="20076D09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57EEA632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028C6DD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EA66D2D" w14:textId="77777777" w:rsidTr="007F35AD">
        <w:trPr>
          <w:trHeight w:val="6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CA2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R0040/</w:t>
            </w:r>
          </w:p>
          <w:p w14:paraId="6C02AD4F" w14:textId="12F6FAEA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C0010</w:t>
            </w:r>
            <w:r w:rsidR="002C3ACE"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F99CC" w14:textId="40EBC71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Captives simplifications – market risk concentration 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C08BD" w14:textId="3040DF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Identify whether a captive undertaking used simplifications for the calculation of market risk concentration. The following options shall be used:</w:t>
            </w:r>
          </w:p>
          <w:p w14:paraId="238A91A0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60164B8" w14:textId="77777777" w:rsidR="00E33669" w:rsidRPr="001C3CB5" w:rsidRDefault="00E33669" w:rsidP="00E3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4ECCB772" w14:textId="57471D7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1C3CB5" w14:paraId="082757D8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6C86A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Interest rate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78B9176" w14:textId="0F25590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857A5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87D86A7" w14:textId="77777777" w:rsidTr="007F35AD">
        <w:trPr>
          <w:trHeight w:val="570"/>
        </w:trPr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77BD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4994D38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07F77E84" w14:textId="6D83651D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4E64" w14:textId="32BC370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 -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753442" w14:textId="7996C16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risk, i.e. after adjustment for the loss absorbing capacity of technical provisions.</w:t>
            </w:r>
          </w:p>
          <w:p w14:paraId="0B9B8658" w14:textId="77777777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123C5A2" w14:textId="77777777" w:rsidTr="007F35AD">
        <w:trPr>
          <w:trHeight w:val="900"/>
        </w:trPr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A6B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592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B05A1" w14:textId="11084BD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net capital charge for interest rate risk calculated using simplified calculations for captive undertakings.</w:t>
            </w:r>
          </w:p>
        </w:tc>
      </w:tr>
      <w:tr w:rsidR="00F16D43" w:rsidRPr="001C3CB5" w14:paraId="4D089BD2" w14:textId="77777777" w:rsidTr="007F35AD">
        <w:trPr>
          <w:trHeight w:val="162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0C6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</w:t>
            </w:r>
          </w:p>
          <w:p w14:paraId="64CAF48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E4E04D4" w14:textId="5913EDEE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1C2A3C" w14:textId="4D2E60F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requirement– interest rate risk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D04F5" w14:textId="074B669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interest rate risk, i.e. before adjustment for the loss absorbing capacity of technical provisions.</w:t>
            </w:r>
          </w:p>
          <w:p w14:paraId="3603F79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3DDB08" w14:textId="1B29D82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the gross capital charge for interest rate risk calculated using simplified calculations for captive undertakings.</w:t>
            </w:r>
          </w:p>
        </w:tc>
      </w:tr>
      <w:tr w:rsidR="00F16D43" w:rsidRPr="001C3CB5" w14:paraId="49852E0D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42B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6C9BAC35" w14:textId="77777777" w:rsidR="00E33669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6BECE88" w14:textId="24D0880E" w:rsidR="00F16D43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(A1,A2)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62600" w14:textId="4E4772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Interest rate risk 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D10F4" w14:textId="787CAC7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value of the assets sensitive to interest rate down/up risk, before shock. </w:t>
            </w:r>
          </w:p>
          <w:p w14:paraId="7DE94D3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ECABBD" w14:textId="7A44FD1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7146E357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C55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5AE7AE5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131C956A" w14:textId="731173DF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(A1A, A2A)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D22F" w14:textId="25F1857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Interest rate risk  – interest rate down/up shock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9EE8" w14:textId="15E7D8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interest rate down/up risk, before shock.</w:t>
            </w:r>
          </w:p>
          <w:p w14:paraId="208D56F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383B46" w14:textId="7A605ED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recoverables. </w:t>
            </w:r>
          </w:p>
        </w:tc>
      </w:tr>
      <w:tr w:rsidR="00F16D43" w:rsidRPr="001C3CB5" w14:paraId="278CBF76" w14:textId="77777777" w:rsidTr="007F35AD">
        <w:trPr>
          <w:trHeight w:val="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D879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</w:t>
            </w:r>
          </w:p>
          <w:p w14:paraId="6C46DB6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R0120/</w:t>
            </w:r>
          </w:p>
          <w:p w14:paraId="1258B68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755B1571" w14:textId="160C2AC2" w:rsidR="00E33669" w:rsidRPr="001C3CB5" w:rsidRDefault="00E3366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(B1,B2)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27DF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Interest rate risk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A8AE" w14:textId="21F1D96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del w:id="2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2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interest rate down/up risks after the shock. </w:t>
            </w:r>
          </w:p>
          <w:p w14:paraId="2A0AEED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B77EEA" w14:textId="00793BA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64DEEB42" w14:textId="77777777" w:rsidTr="007F35AD">
        <w:trPr>
          <w:trHeight w:val="72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B04A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215ABF9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549F2329" w14:textId="31745A1F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(B1A, B2A)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4AC4A" w14:textId="1AB83FC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Interest rate risk- interest rate down/up shock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03742" w14:textId="2934666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del w:id="2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2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interest rate down/up risks after the shock. </w:t>
            </w:r>
          </w:p>
          <w:p w14:paraId="2904C57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228F43" w14:textId="3718C5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86C01EB" w14:textId="77777777" w:rsidTr="007F35AD">
        <w:trPr>
          <w:trHeight w:val="121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150B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4DEA9F1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5D7155D7" w14:textId="746A2609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(C1, C2)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F424" w14:textId="3D7CBDF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requirement– interest rate risk-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0FD8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interest rate down/up risk, after adjustment for the loss absorbing capacity of technical provisions.</w:t>
            </w:r>
          </w:p>
          <w:p w14:paraId="610A952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715E4438" w14:textId="51E1612D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net capital charge for interest rate down/up risk calculated using simplifications.</w:t>
            </w:r>
          </w:p>
        </w:tc>
      </w:tr>
      <w:tr w:rsidR="00F16D43" w:rsidRPr="001C3CB5" w14:paraId="4A447678" w14:textId="77777777" w:rsidTr="007F35AD">
        <w:trPr>
          <w:trHeight w:val="56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23A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01368B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091AE2FE" w14:textId="73A5EC4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(B1B, B2B)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2EBD5" w14:textId="705299B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loss-absorbing capacity of technical provisions) – Interest rate risk –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E481C" w14:textId="5A49902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del w:id="2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2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interest rate down/up risks after the shock. </w:t>
            </w:r>
          </w:p>
          <w:p w14:paraId="4C66DD7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14C11F4" w14:textId="7E5975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  <w:p w14:paraId="67412C1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</w:tc>
      </w:tr>
      <w:tr w:rsidR="00F16D43" w:rsidRPr="001C3CB5" w14:paraId="1AA2AE78" w14:textId="77777777" w:rsidTr="007F35AD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622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R0110-R0120/</w:t>
            </w:r>
          </w:p>
          <w:p w14:paraId="31E2856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33C3CD09" w14:textId="4713E09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(D1, D2)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9BC5" w14:textId="2B9B456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capital- interest rate risk - interest rate down/up shock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DC0A" w14:textId="7EC3216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interest rate down/up risk, i.e. before the loss absorbing capacity of Technical provisions </w:t>
            </w:r>
          </w:p>
          <w:p w14:paraId="2EABE15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EFF550" w14:textId="5B0372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R0020/C0010=1, this item represents the gross capital charge for interest rate down/up risk calculated using simplifications. </w:t>
            </w:r>
          </w:p>
        </w:tc>
      </w:tr>
      <w:tr w:rsidR="002C3ACE" w:rsidRPr="001C3CB5" w14:paraId="23CA283E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1E2788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Equity risk</w:t>
            </w:r>
          </w:p>
          <w:p w14:paraId="79091B80" w14:textId="2E4084B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6D710498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F453542" w14:textId="77777777" w:rsidTr="007F35AD">
        <w:trPr>
          <w:trHeight w:val="87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7B802" w14:textId="5CA8421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  <w:p w14:paraId="3386FAB1" w14:textId="212B1E7D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C379C" w14:textId="72FAEC5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FE374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risk, i.e. after adjustment for the loss absorbing capacity of technical provisions. </w:t>
            </w:r>
          </w:p>
          <w:p w14:paraId="1D9CB129" w14:textId="2D7A0A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EE62CCA" w14:textId="77777777" w:rsidTr="007F35AD">
        <w:trPr>
          <w:trHeight w:val="7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8F03" w14:textId="183170C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  <w:p w14:paraId="74389970" w14:textId="1BAC5CB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3647C" w14:textId="6AB4D08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2BA3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equity risk, i.e. before adjustment for the loss absorbing capacity of technical provisions.  </w:t>
            </w:r>
          </w:p>
          <w:p w14:paraId="737DDF23" w14:textId="06A62079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2D6F6454" w14:textId="77777777" w:rsidTr="007F35AD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64AC1" w14:textId="49D2546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R0210/C0020</w:t>
            </w:r>
          </w:p>
          <w:p w14:paraId="19132DE7" w14:textId="3E1EB91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4BEB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4CA51" w14:textId="532B0E7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del w:id="2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2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charge related to type 1 equities</w:t>
            </w:r>
          </w:p>
          <w:p w14:paraId="45F1744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B07AA3E" w14:textId="501AE8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  <w:p w14:paraId="0D6D1947" w14:textId="16A231D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8EE1A9C" w14:textId="77777777" w:rsidTr="007F35AD">
        <w:trPr>
          <w:trHeight w:val="96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4869" w14:textId="62FA0D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R0210/C0030</w:t>
            </w:r>
          </w:p>
          <w:p w14:paraId="61360B74" w14:textId="734F4079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248E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equity risk – type 1 equities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4B5AE" w14:textId="78B83EB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liabilities </w:t>
            </w:r>
            <w:del w:id="29" w:author="Author">
              <w:r w:rsidRPr="001C3CB5" w:rsidDel="000C1727">
                <w:rPr>
                  <w:rFonts w:ascii="Times New Roman" w:eastAsia="Times New Roman" w:hAnsi="Times New Roman" w:cs="Times New Roman"/>
                  <w:strike/>
                  <w:sz w:val="20"/>
                  <w:szCs w:val="20"/>
                  <w:lang w:val="en-GB" w:eastAsia="es-ES"/>
                </w:rPr>
                <w:delText xml:space="preserve"> </w:delText>
              </w:r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3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related to type 1 equities.</w:t>
            </w:r>
          </w:p>
          <w:p w14:paraId="54BABED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428CD" w14:textId="1B37DD6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6DFDFA5" w14:textId="77777777" w:rsidTr="007F35AD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1FC55" w14:textId="62AB7C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R0210/C0040</w:t>
            </w:r>
          </w:p>
          <w:p w14:paraId="64837FF9" w14:textId="1E9A400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577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risk – 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1161CB2" w14:textId="67CBDBC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underlying equity risk charge for type 1 equities category, after the shock.</w:t>
            </w:r>
          </w:p>
          <w:p w14:paraId="334F0C1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A8FD60C" w14:textId="7B1388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  <w:p w14:paraId="094067EF" w14:textId="10938F3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D30167B" w14:textId="77777777" w:rsidTr="007F35AD">
        <w:trPr>
          <w:trHeight w:val="14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F6298" w14:textId="57B9E66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R0210/C0050</w:t>
            </w:r>
          </w:p>
          <w:p w14:paraId="12AA95BB" w14:textId="32CBA03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ED371" w14:textId="11C7C97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67597" w14:textId="4B37C96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for type 1 equities, after the shock and after the loss absorbing capacity of technical provisions.</w:t>
            </w:r>
          </w:p>
          <w:p w14:paraId="4949F74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426BD8" w14:textId="35A014F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48CE9F9" w14:textId="77777777" w:rsidTr="007F35AD">
        <w:trPr>
          <w:trHeight w:val="110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689C" w14:textId="70B221D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R0210/C0060</w:t>
            </w:r>
          </w:p>
          <w:p w14:paraId="202BD5C9" w14:textId="7E5BC2D5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4806" w14:textId="255AABA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198FD5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 (for type 1 equities), after adjustment for the loss absorbing capacity of technical provisions. </w:t>
            </w:r>
          </w:p>
          <w:p w14:paraId="2FB381F2" w14:textId="6B2B121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B03EC98" w14:textId="77777777" w:rsidTr="007F35AD">
        <w:trPr>
          <w:trHeight w:val="15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0FD1A" w14:textId="3871C43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R0210/C0070</w:t>
            </w:r>
          </w:p>
          <w:p w14:paraId="3721BC07" w14:textId="221D4D75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71A8F" w14:textId="7F81151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-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2E15" w14:textId="1E372A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equity risk charge (for type 1 equities), after the shock but before the loss absorbing capacity of technical provisions.</w:t>
            </w:r>
          </w:p>
          <w:p w14:paraId="1A61BA1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1029465" w14:textId="322DC64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E1B6E13" w14:textId="77777777" w:rsidTr="007F35AD">
        <w:trPr>
          <w:trHeight w:val="97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D7D71" w14:textId="6AFE8FC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R0210/C0080</w:t>
            </w:r>
          </w:p>
          <w:p w14:paraId="0D50DF61" w14:textId="077249C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632E6" w14:textId="363E19C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B9745" w14:textId="076F5B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1 equities, i.e. before the loss absorbing capacity of technical provisions</w:t>
            </w:r>
          </w:p>
          <w:p w14:paraId="359EF4A0" w14:textId="08B2C2E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1E6AB2F" w14:textId="77777777" w:rsidTr="007F35AD">
        <w:trPr>
          <w:trHeight w:val="9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17F3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142D000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73AB30BB" w14:textId="1D6645BD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(A5-A7)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97384" w14:textId="1C4E81E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1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FAB5E" w14:textId="306F49C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del w:id="3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3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1 equity).</w:t>
            </w:r>
          </w:p>
          <w:p w14:paraId="520E107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35152EB" w14:textId="009B4F0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47D99767" w14:textId="77777777" w:rsidTr="007F35AD">
        <w:trPr>
          <w:trHeight w:val="93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8645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R0220-R0240/</w:t>
            </w:r>
          </w:p>
          <w:p w14:paraId="231CF43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E5EE1AF" w14:textId="323EFB73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(B5-B7)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BC55" w14:textId="0ECAC9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equity  risk –type 1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6054" w14:textId="2D0A30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3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3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equity risk charge, (for each kind of type 1 equity), after the shock.</w:t>
            </w:r>
          </w:p>
          <w:p w14:paraId="64A6729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5B9E6D8" w14:textId="6087351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2DA7EE10" w14:textId="77777777" w:rsidTr="007F35AD">
        <w:trPr>
          <w:trHeight w:val="106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C2CDD" w14:textId="3EA2373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R0250/C0020</w:t>
            </w:r>
          </w:p>
          <w:p w14:paraId="236E3B3A" w14:textId="4AD1EDAE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2F00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B1EC263" w14:textId="7AF205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the assets </w:t>
            </w:r>
            <w:del w:id="3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3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for type 2 equities</w:t>
            </w:r>
          </w:p>
          <w:p w14:paraId="4614303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0E00838" w14:textId="7CD7D49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686AE249" w14:textId="77777777" w:rsidTr="007F35AD">
        <w:trPr>
          <w:trHeight w:val="93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4767" w14:textId="6F04D66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R0250/C0030</w:t>
            </w:r>
          </w:p>
          <w:p w14:paraId="207A46CC" w14:textId="6DBD0ED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AC2E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equity risk –type 2 equities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EF384" w14:textId="31D0530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initial absolute value of liabilities </w:t>
            </w:r>
            <w:del w:id="3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3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type 2 equities.</w:t>
            </w:r>
          </w:p>
          <w:p w14:paraId="6369494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1428B7" w14:textId="592DCA8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A8204AD" w14:textId="77777777" w:rsidTr="007F35AD">
        <w:trPr>
          <w:trHeight w:val="1097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E6690" w14:textId="75F5D57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R0250/C0040</w:t>
            </w:r>
          </w:p>
          <w:p w14:paraId="2ED79C4C" w14:textId="0FA1A24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3C96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risk – 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1754D" w14:textId="200F03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3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4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charge for type 2 equities, after the shock.</w:t>
            </w:r>
          </w:p>
          <w:p w14:paraId="61CAD46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43635C" w14:textId="5D47A87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  <w:p w14:paraId="113E9FB8" w14:textId="21C0E7D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AAEE78C" w14:textId="77777777" w:rsidTr="007F35AD">
        <w:trPr>
          <w:trHeight w:val="150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15CD7" w14:textId="0C59909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R0250/C0050</w:t>
            </w:r>
          </w:p>
          <w:p w14:paraId="7C1A0DA0" w14:textId="04339793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9BFC5" w14:textId="630BBF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FF97B" w14:textId="7AF892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del w:id="4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4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and after the loss absorbing capacity of technical provisions.</w:t>
            </w:r>
          </w:p>
          <w:p w14:paraId="60F6B5B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8E99CB" w14:textId="73A72F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27CE9D8" w14:textId="77777777" w:rsidTr="007F35AD">
        <w:trPr>
          <w:trHeight w:val="112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0705C" w14:textId="6E7CDD6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R0250/C0060</w:t>
            </w:r>
          </w:p>
          <w:p w14:paraId="2290E39D" w14:textId="2243509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BF00" w14:textId="3751B77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–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28F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equity risk (for type 2 equities) after adjustment for the loss absorbing capacity of technical provisions. </w:t>
            </w:r>
          </w:p>
          <w:p w14:paraId="10658A72" w14:textId="08D944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630B65A" w14:textId="77777777" w:rsidTr="007F35AD">
        <w:trPr>
          <w:trHeight w:val="15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7F6A" w14:textId="5CB2583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R0250/C0070</w:t>
            </w:r>
          </w:p>
          <w:p w14:paraId="35DF8F37" w14:textId="6807EC9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607AC" w14:textId="40F0502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equity risk –type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3A75D" w14:textId="2D09223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4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4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type 2 equities), after the shock but before the loss absorbing capacity of technical provisions.</w:t>
            </w:r>
          </w:p>
          <w:p w14:paraId="25C886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E13165" w14:textId="18D5515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3590A0B" w14:textId="77777777" w:rsidTr="007F35AD">
        <w:trPr>
          <w:trHeight w:val="95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DD566" w14:textId="54A9ED8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R0250/C0080</w:t>
            </w:r>
          </w:p>
          <w:p w14:paraId="415B3759" w14:textId="0EF0943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3044" w14:textId="2BA5080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Equity risk – type 2 equities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7FDE" w14:textId="7532F5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equity risk for type 2 equities, i.e. before the loss absorbing capacity of technical provisions</w:t>
            </w:r>
          </w:p>
          <w:p w14:paraId="66A50260" w14:textId="1DFA30F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3F477F8" w14:textId="77777777" w:rsidTr="007F35AD">
        <w:trPr>
          <w:trHeight w:val="94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155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AE038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0766D97E" w14:textId="14CB4815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(A9-A11)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2684E" w14:textId="1DC6A1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equity  risk –type 2 equities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7F571" w14:textId="5271A7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 value of the assets </w:t>
            </w:r>
            <w:del w:id="4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4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equity risk (for each kind of type 2 equities)</w:t>
            </w:r>
          </w:p>
          <w:p w14:paraId="2F2FB9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A582E49" w14:textId="54F41D6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0DB63FEF" w14:textId="77777777" w:rsidTr="007F35AD">
        <w:trPr>
          <w:trHeight w:val="28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6ED5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R0260-R0280/</w:t>
            </w:r>
          </w:p>
          <w:p w14:paraId="690023A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08AC86B1" w14:textId="4564FBD6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(B9-B11)</w:t>
            </w:r>
          </w:p>
        </w:tc>
        <w:tc>
          <w:tcPr>
            <w:tcW w:w="2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7E47A" w14:textId="710AA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equity  risk –type 2 equities </w:t>
            </w:r>
          </w:p>
        </w:tc>
        <w:tc>
          <w:tcPr>
            <w:tcW w:w="5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A0C82" w14:textId="6D39F3E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4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4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equity risk (for each kind of type 2 equities), after the equity shock.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  <w:p w14:paraId="665EA14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72C514A7" w14:textId="575D262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938A417" w14:textId="77777777" w:rsidTr="007F35AD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F71A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774C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963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1C3CB5" w14:paraId="1884A2D4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2D611C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Property risk</w:t>
            </w:r>
          </w:p>
          <w:p w14:paraId="27868D78" w14:textId="516C19AB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E000B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42767217" w14:textId="77777777" w:rsidTr="007F35AD">
        <w:trPr>
          <w:trHeight w:val="7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3E9D8" w14:textId="0FEC76C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R0300/C0020</w:t>
            </w:r>
          </w:p>
          <w:p w14:paraId="1AC80D41" w14:textId="5FAEB6F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148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Property 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CD94B" w14:textId="634DF7B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4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5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5578DE2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3729322B" w14:textId="18EF31B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482598F" w14:textId="77777777" w:rsidTr="007F35AD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D3396" w14:textId="4E704AA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R0300/C0030</w:t>
            </w:r>
          </w:p>
          <w:p w14:paraId="72199DC7" w14:textId="2BA0E659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6D26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Property risk 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BC91" w14:textId="412641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value of the liabilities value </w:t>
            </w:r>
            <w:del w:id="5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5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property risk charge.</w:t>
            </w:r>
          </w:p>
          <w:p w14:paraId="46B4DC7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83989B" w14:textId="237AC09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278396B" w14:textId="77777777" w:rsidTr="007F35AD">
        <w:trPr>
          <w:trHeight w:val="76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85189" w14:textId="22E7087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R0300/C0040</w:t>
            </w:r>
          </w:p>
          <w:p w14:paraId="7E71506A" w14:textId="038CFA1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6FB2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Property  risk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387C" w14:textId="73B3CF7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5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5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property risk charge, after the property shock.</w:t>
            </w:r>
          </w:p>
          <w:p w14:paraId="32AAC25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E7ED32C" w14:textId="3A2492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6B9A680A" w14:textId="77777777" w:rsidTr="007F35AD">
        <w:trPr>
          <w:trHeight w:val="1260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B9D1" w14:textId="69351A3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R0300/C0050</w:t>
            </w:r>
          </w:p>
          <w:p w14:paraId="6A7FD7EC" w14:textId="6B17442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6D79" w14:textId="353B089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F26B" w14:textId="34C48E0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and after the loss absorbing capacity of technical provisions.</w:t>
            </w:r>
          </w:p>
          <w:p w14:paraId="6CE7488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F394A6" w14:textId="7FD6A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B57D3A9" w14:textId="77777777" w:rsidTr="007F35AD">
        <w:trPr>
          <w:trHeight w:val="959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A3888" w14:textId="1AE08EE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  <w:p w14:paraId="0A500E62" w14:textId="36E7920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(C12)</w:t>
            </w:r>
          </w:p>
        </w:tc>
        <w:tc>
          <w:tcPr>
            <w:tcW w:w="26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469F1" w14:textId="442BBD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 –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0A91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property risk, after adjustment for the loss absorbing capacity of technical provisions. </w:t>
            </w:r>
          </w:p>
          <w:p w14:paraId="27A12010" w14:textId="2F71808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32BE41E" w14:textId="77777777" w:rsidTr="007F35AD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70E17" w14:textId="04E966D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R0300/C0070</w:t>
            </w:r>
          </w:p>
          <w:p w14:paraId="666BEB93" w14:textId="6FE450A9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(B12B)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94556" w14:textId="091AD3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ACCB" w14:textId="653FBBD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property risk charge, after the property shock but before the loss absorbing capacity of technical provisions.</w:t>
            </w:r>
          </w:p>
          <w:p w14:paraId="08C0DA7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25D368" w14:textId="6989BE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7111FB6" w14:textId="77777777" w:rsidTr="007F35AD">
        <w:trPr>
          <w:trHeight w:val="86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5C5B8" w14:textId="4D8DED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  <w:p w14:paraId="71D7BC1D" w14:textId="35CEE721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(D12)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98BF" w14:textId="0AE1EA1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Property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CF51A" w14:textId="17DEDD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property risk, i.e. before the loss absorbing capacity of technical provisions.</w:t>
            </w:r>
          </w:p>
          <w:p w14:paraId="6DE8CD19" w14:textId="64DCF22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2C3ACE" w:rsidRPr="001C3CB5" w14:paraId="0CFE0224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574645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Spread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12FFAEA6" w14:textId="0550A3BA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5DBD16C" w14:textId="7777777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2C7B58F8" w14:textId="77777777" w:rsidTr="007F35AD">
        <w:trPr>
          <w:trHeight w:val="94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A4CC4" w14:textId="4FD4E51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  <w:p w14:paraId="4809529E" w14:textId="50DFD33E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4B9F" w14:textId="13B0135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E9F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risk, after adjustment for the loss absorbing capacity of technical provisions. </w:t>
            </w:r>
          </w:p>
          <w:p w14:paraId="51FA602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168CC89" w14:textId="1F7E9A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65882A8" w14:textId="77777777" w:rsidTr="007F35AD">
        <w:trPr>
          <w:trHeight w:val="841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0422" w14:textId="3AAF92F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  <w:p w14:paraId="7C446D92" w14:textId="15E677F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(D13)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8507" w14:textId="3EFB95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85BA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risk, before adjustment for the loss absorbing capacity of technical provisions.</w:t>
            </w:r>
          </w:p>
          <w:p w14:paraId="68E0BDA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D995E7" w14:textId="4CDE031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7472515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BFE6E" w14:textId="3F1EC5C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  <w:p w14:paraId="42ABD312" w14:textId="43B15D11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D3A3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spread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02DBC7" w14:textId="542AD4B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5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5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bonds and loans.</w:t>
            </w:r>
          </w:p>
          <w:p w14:paraId="10B634D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3E7624" w14:textId="3915E3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97705ED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2188" w14:textId="697103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  <w:p w14:paraId="5A578A4A" w14:textId="31AF1568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(A14A)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2AD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spread risk –  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4539D58" w14:textId="0A2FF5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5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5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</w:t>
            </w:r>
            <w:r w:rsidRPr="001C3CB5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.</w:t>
            </w:r>
          </w:p>
          <w:p w14:paraId="79ED02A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</w:pPr>
          </w:p>
          <w:p w14:paraId="09B5AB3D" w14:textId="2F903B2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C0DADD2" w14:textId="77777777" w:rsidTr="007F35AD">
        <w:trPr>
          <w:trHeight w:val="85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E22F" w14:textId="3CDB77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  <w:p w14:paraId="53584E26" w14:textId="5EB2225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DE0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spread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455C2" w14:textId="6CE2965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5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6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shock.</w:t>
            </w:r>
          </w:p>
          <w:p w14:paraId="47EAA23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E54ED3" w14:textId="0F5E98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0E52FDF3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BE40D" w14:textId="078CF2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  <w:p w14:paraId="37ABDB66" w14:textId="78C8CA5E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C9C77" w14:textId="453685A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bonds 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9E31E" w14:textId="57B2099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underlying the spread risk charge for bonds and loans, after the shock and after the loss absorbing capacity of technical provisions.</w:t>
            </w:r>
          </w:p>
          <w:p w14:paraId="251AE4F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DB54DA" w14:textId="13CDD2B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C87AC71" w14:textId="77777777" w:rsidTr="007F35AD">
        <w:trPr>
          <w:trHeight w:val="5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29CDF" w14:textId="20ADEE3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  <w:p w14:paraId="732812C4" w14:textId="24D8F95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CB6F" w14:textId="5521F53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spread risk  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D404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bonds and loans, after adjustment for the loss absorbing capacity of technical provisions. </w:t>
            </w:r>
          </w:p>
          <w:p w14:paraId="79545886" w14:textId="2EFFAEE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3D4FA00" w14:textId="23727719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</w:t>
            </w:r>
            <w:r w:rsidR="002C3ACE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R0010/C0010 = 1, this item represents the net solvency capital requirement for spread risk - bonds and loans, calculated using simplifications</w:t>
            </w:r>
          </w:p>
        </w:tc>
      </w:tr>
      <w:tr w:rsidR="00F16D43" w:rsidRPr="001C3CB5" w14:paraId="140A817B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7B75E" w14:textId="0300FEC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  <w:p w14:paraId="63AB106B" w14:textId="361E7EFD" w:rsidR="002C3ACE" w:rsidRPr="001C3CB5" w:rsidRDefault="002C3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(B14B)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D52E" w14:textId="583A1F4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provisions)– spread  risk –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A4053" w14:textId="4BAE5BC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6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6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bonds and loans, after the shock but before the loss absorbing capacity of technical provisions.</w:t>
            </w:r>
          </w:p>
          <w:p w14:paraId="3C229BA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F7C064D" w14:textId="16BB086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5998E2E5" w14:textId="77777777" w:rsidTr="007F35AD">
        <w:trPr>
          <w:trHeight w:val="173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D9CAF" w14:textId="091D63F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  <w:p w14:paraId="1BC04889" w14:textId="55F0A0D7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(D14)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B82F1" w14:textId="16C4613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spread risk  - bonds and loans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B22DA" w14:textId="3FF8302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bonds and loans, i.e. before the loss absorbing capacity of technical provisions.</w:t>
            </w:r>
          </w:p>
          <w:p w14:paraId="387DD4A0" w14:textId="43DA85E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E52CD40" w14:textId="27391D07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R0010/C0010 = 1, this item represents gross solvency capital requirement for spread risk - bonds and loans calculated using simplifications. </w:t>
            </w:r>
          </w:p>
        </w:tc>
      </w:tr>
      <w:tr w:rsidR="00F16D43" w:rsidRPr="001C3CB5" w14:paraId="7857A1AC" w14:textId="77777777" w:rsidTr="007F35AD">
        <w:trPr>
          <w:trHeight w:val="11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55B6" w14:textId="0F44A2FA" w:rsidR="00F16D43" w:rsidRPr="001C3CB5" w:rsidRDefault="000D7514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 w:rsidR="00F16D43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0420/C0060</w:t>
            </w:r>
          </w:p>
          <w:p w14:paraId="5562B295" w14:textId="1429F5F2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9E90D" w14:textId="24FC1C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spread risk  -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81E794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credit derivatives, after adjustment for the loss absorbing capacity of technical provisions. </w:t>
            </w:r>
          </w:p>
          <w:p w14:paraId="741F85A9" w14:textId="58BB8D7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9B539C0" w14:textId="77777777" w:rsidTr="007F35AD">
        <w:trPr>
          <w:trHeight w:val="112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0604F" w14:textId="5400807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  <w:p w14:paraId="7DF8A28C" w14:textId="6CDB9A94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(D15)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91C" w14:textId="796B225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spread risk  - 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15D19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credit derivatives, i.e. before adjustment for the loss absorbing capacity of technical provisions. .</w:t>
            </w:r>
          </w:p>
          <w:p w14:paraId="5815DC67" w14:textId="1FD119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45F4C4D4" w14:textId="77777777" w:rsidTr="007F35AD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E92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9C0589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6B9BA20E" w14:textId="152D90CF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(A16, A17)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D1B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- spread risk –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B757" w14:textId="7B02ADF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del w:id="6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6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the spread risk on credit derivatives.</w:t>
            </w:r>
          </w:p>
          <w:p w14:paraId="4B8561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0E6991" w14:textId="56FDC7A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708F074B" w14:textId="77777777" w:rsidTr="007F35AD">
        <w:trPr>
          <w:trHeight w:val="11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1F0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2F42DA6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  <w:p w14:paraId="6EB349CB" w14:textId="32C2226C" w:rsidR="002C3ACE" w:rsidRPr="001C3CB5" w:rsidRDefault="002C3ACE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(A16A, A17A)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E84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- spread risk –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F0981" w14:textId="30D9A99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6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6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in respect to spread risk on credit derivatives.</w:t>
            </w:r>
          </w:p>
          <w:p w14:paraId="2D5C4D6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34FB07" w14:textId="4912B4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91A5084" w14:textId="77777777" w:rsidTr="007F35AD">
        <w:trPr>
          <w:trHeight w:val="124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ED8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961FC6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  <w:p w14:paraId="1D6E1023" w14:textId="3F1DEE50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(B16, B17)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DDC1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spread risk – credit derivatives – downward/upward shock on credit derivatives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13DCA" w14:textId="294ACD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6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6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downward/upward shock for spread risk on credit derivatives, after the shock.</w:t>
            </w:r>
          </w:p>
          <w:p w14:paraId="3C0C4C5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A236B9" w14:textId="3ED99D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8E91632" w14:textId="77777777" w:rsidTr="007F35AD">
        <w:trPr>
          <w:trHeight w:val="189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853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5CE1439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  <w:p w14:paraId="0E5F8FE4" w14:textId="48EA1E77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(B16A, B17A)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D4AE" w14:textId="79B675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 – spread risk –credit derivatives –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5EB12" w14:textId="35B31AE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6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7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and after the loss absorbing capacity of technical provisions.</w:t>
            </w:r>
          </w:p>
          <w:p w14:paraId="2B680681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2EC92F" w14:textId="50CE4B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687AE80" w14:textId="77777777" w:rsidTr="007F35AD">
        <w:trPr>
          <w:trHeight w:val="14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FC526" w14:textId="0A909E0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7EE4312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  <w:p w14:paraId="173B2B55" w14:textId="133EFF10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(C16, C17)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A29BA" w14:textId="092CC0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 – spread risk  - 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BA3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downward/upward shock for spread risk on credit derivatives, after adjustment for the loss absorbing capacity of technical provisions. </w:t>
            </w:r>
          </w:p>
          <w:p w14:paraId="3F3763D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98FF51" w14:textId="0E44A3C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927A660" w14:textId="77777777" w:rsidTr="007F35AD">
        <w:trPr>
          <w:trHeight w:val="171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4DB5" w14:textId="0721A164" w:rsidR="005B0C95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0E39A6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  <w:p w14:paraId="3C695A53" w14:textId="54B8B12B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(B16B, B17B)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AEC2F" w14:textId="3039392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(before the loss absorbing capacity of technical provisions)– spread  risk –credit derivatives – downward/upward shock on credit derivatives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69554" w14:textId="331CDE0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7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7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downward/upward shock for spread risk on credit derivatives, after the shock but before the loss absorbing capacity of technical provisions.</w:t>
            </w:r>
          </w:p>
          <w:p w14:paraId="043B6FC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038C3D" w14:textId="773C5B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F4491B8" w14:textId="77777777" w:rsidTr="007F35AD">
        <w:trPr>
          <w:trHeight w:val="1540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DB83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R0430-R0440/</w:t>
            </w:r>
          </w:p>
          <w:p w14:paraId="3B85A8F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  <w:p w14:paraId="63E0A1E4" w14:textId="11AFD769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(D16, D17)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FA389" w14:textId="3CDB30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credit derivatives – downward/upward shock on credit derivatives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A3A47" w14:textId="3FEF95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downward/upward shock for spread risk on credit derivatives, i.e. before the loss absorbing capacity of technical provisions. </w:t>
            </w:r>
          </w:p>
          <w:p w14:paraId="283A706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C219456" w14:textId="67E852D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9891C7C" w14:textId="77777777" w:rsidTr="007F35AD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E692C" w14:textId="1A35C15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R0450/C0020</w:t>
            </w:r>
          </w:p>
          <w:p w14:paraId="26D8A3E9" w14:textId="39F59121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D6FE" w14:textId="3743AAC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D73169D" w14:textId="757E638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7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7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securitisation positions.</w:t>
            </w:r>
          </w:p>
          <w:p w14:paraId="033767D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88B4B4" w14:textId="7F98798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28D065F1" w14:textId="77777777" w:rsidTr="007F35AD">
        <w:trPr>
          <w:trHeight w:val="142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4FDB" w14:textId="5D6B308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R0450/C0030</w:t>
            </w:r>
          </w:p>
          <w:p w14:paraId="69368F5D" w14:textId="0F0F3650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(A18A)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6CC22" w14:textId="7432458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8D4E" w14:textId="0CBDC3C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7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7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positions.</w:t>
            </w:r>
          </w:p>
          <w:p w14:paraId="415ACF9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721D08" w14:textId="53DB918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618C191" w14:textId="77777777" w:rsidTr="007F35AD">
        <w:trPr>
          <w:trHeight w:val="142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9AD74" w14:textId="261214C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R0450/C0040</w:t>
            </w:r>
          </w:p>
          <w:p w14:paraId="3F7A7EF7" w14:textId="54D0271D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AB36" w14:textId="1EB432E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0DA2" w14:textId="670BB17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7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7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shock.</w:t>
            </w:r>
          </w:p>
          <w:p w14:paraId="66C6C5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6627FC" w14:textId="728C50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061DBBDD" w14:textId="77777777" w:rsidTr="007F35AD">
        <w:trPr>
          <w:trHeight w:val="162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4E5C" w14:textId="46C3926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R0450/C0050</w:t>
            </w:r>
          </w:p>
          <w:p w14:paraId="52AEFB15" w14:textId="29ECF777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(B18A)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32DF2" w14:textId="204FFF5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BAE0F" w14:textId="46A4AAE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7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8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and after the loss absorbing capacity of technical provisions.</w:t>
            </w:r>
          </w:p>
          <w:p w14:paraId="2301352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66642C" w14:textId="006068B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75E737F" w14:textId="77777777" w:rsidTr="007F35AD">
        <w:trPr>
          <w:trHeight w:val="113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CC1B" w14:textId="54220C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R0450/C0060</w:t>
            </w:r>
          </w:p>
          <w:p w14:paraId="719245C0" w14:textId="119BED0C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D0E3" w14:textId="576A12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C4AF0" w14:textId="5D4BAC2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securitisation positions, after adjustment for the loss absorbing capacity of technical provisions. </w:t>
            </w:r>
          </w:p>
          <w:p w14:paraId="1C5581BA" w14:textId="2CE9EC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A8CE63D" w14:textId="77777777" w:rsidTr="007F35AD">
        <w:trPr>
          <w:trHeight w:val="155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1E93" w14:textId="2D36BA6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R0450/C0070</w:t>
            </w:r>
          </w:p>
          <w:p w14:paraId="5B9945AE" w14:textId="66CBC883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(B18B)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FB34" w14:textId="57F85C8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D1423" w14:textId="363C427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8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8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securitisation positions, after the shock but before the loss absorbing capacity of technical provisions.</w:t>
            </w:r>
          </w:p>
          <w:p w14:paraId="5E1A414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3BCF4F" w14:textId="304742B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EEAD5F7" w14:textId="77777777" w:rsidTr="007F35AD">
        <w:trPr>
          <w:trHeight w:val="97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BCAB2" w14:textId="2C33EE0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R0450/C0080</w:t>
            </w:r>
          </w:p>
          <w:p w14:paraId="162AC499" w14:textId="63FBE342" w:rsidR="00887129" w:rsidRPr="001C3CB5" w:rsidRDefault="00887129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(D18)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4E1A6" w14:textId="6E0F68A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15C64" w14:textId="2BB5ACF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securitisation positions, i.e. before the loss absorbing capacity of technical provisions.</w:t>
            </w:r>
          </w:p>
          <w:p w14:paraId="2A126649" w14:textId="1A3A4FC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2015384" w14:textId="77777777" w:rsidTr="007F35AD">
        <w:trPr>
          <w:trHeight w:val="13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B804E" w14:textId="4A148034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047B" w14:textId="227D77E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spread risk – securitisation positions –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BA397" w14:textId="40CFC3E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8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8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1 securitisation positions.</w:t>
            </w:r>
          </w:p>
          <w:p w14:paraId="69EF8CF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26BBD9" w14:textId="26004AB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A268AE6" w14:textId="77777777" w:rsidTr="007F35AD">
        <w:trPr>
          <w:trHeight w:val="113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DC711" w14:textId="0F873A16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AC865" w14:textId="30CAC07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spread risk –  securitisation positions – type 1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D63" w14:textId="7D9C210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8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8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positions.</w:t>
            </w:r>
          </w:p>
          <w:p w14:paraId="1EC6791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E68FC6" w14:textId="3F1F73A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B7FC1D3" w14:textId="77777777" w:rsidTr="007F35AD">
        <w:trPr>
          <w:trHeight w:val="119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B8FF2" w14:textId="51CC26BF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DEA17" w14:textId="6D4543E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ECD34" w14:textId="69AB0F4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8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8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shock.</w:t>
            </w:r>
          </w:p>
          <w:p w14:paraId="285340B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A5085" w14:textId="1CE6C45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75712B64" w14:textId="77777777" w:rsidTr="007F35AD">
        <w:trPr>
          <w:trHeight w:val="15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EBF" w14:textId="1FF7558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B88DD" w14:textId="524666A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– type 1)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52F94" w14:textId="6275466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8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9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and after the loss absorbing capacity of technical provisions.</w:t>
            </w:r>
          </w:p>
          <w:p w14:paraId="401F0D0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2AE57F6" w14:textId="0244356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364F5C4D" w14:textId="77777777" w:rsidTr="007F35AD">
        <w:trPr>
          <w:trHeight w:val="123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A8FEC" w14:textId="6E99550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0D33" w14:textId="71DD5D2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E5740" w14:textId="0A9873A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1 securitisation positions, after adjustment for the loss absorbing capacity of technical provisions. </w:t>
            </w:r>
          </w:p>
          <w:p w14:paraId="0535FCDD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E574DC5" w14:textId="0864C6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D5912CB" w14:textId="77777777" w:rsidTr="007F35AD">
        <w:trPr>
          <w:trHeight w:val="155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4D8BB" w14:textId="1D1E7A88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40D8" w14:textId="4F930C0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015E" w14:textId="481A6E5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9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9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1 securitisation positions, after the shock but before the loss absorbing capacity of technical provisions.</w:t>
            </w:r>
          </w:p>
          <w:p w14:paraId="405E23E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C03802D" w14:textId="769535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4F8FCB51" w14:textId="77777777" w:rsidTr="007F35AD">
        <w:trPr>
          <w:trHeight w:val="111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2C46C" w14:textId="354F68D5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R0460/C0080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6326F" w14:textId="5740939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type 1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D538" w14:textId="7DF4254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1 securitisation positions, i.e. before the loss absorbing capacity of technical provisions.</w:t>
            </w:r>
          </w:p>
          <w:p w14:paraId="65E9A5F0" w14:textId="42757A6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E0AD92C" w14:textId="77777777" w:rsidTr="007F35AD">
        <w:trPr>
          <w:trHeight w:val="127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7C82D" w14:textId="2FE5EF7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59D0" w14:textId="469F2E7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– type 2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7DE61" w14:textId="39084E7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9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9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type 2 securitisation positions.</w:t>
            </w:r>
          </w:p>
          <w:p w14:paraId="34EB0ABA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4D56E2" w14:textId="3807531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5D9801C2" w14:textId="77777777" w:rsidTr="007F35AD">
        <w:trPr>
          <w:trHeight w:val="133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A21E2" w14:textId="2320F34A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BE15" w14:textId="0E37655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– type 2 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094BB" w14:textId="0EB7B21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9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9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positions.</w:t>
            </w:r>
          </w:p>
          <w:p w14:paraId="43C6B1D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B30372" w14:textId="38A21C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61A1B45C" w14:textId="77777777" w:rsidTr="007F35AD">
        <w:trPr>
          <w:trHeight w:val="141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B74F" w14:textId="42221ACD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82339" w14:textId="7E38480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8B2D" w14:textId="38378A9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9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9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shock.</w:t>
            </w:r>
          </w:p>
          <w:p w14:paraId="31E6ED7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4C0D29" w14:textId="0330462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31821794" w14:textId="77777777" w:rsidTr="007F35AD">
        <w:trPr>
          <w:trHeight w:val="17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11ECB" w14:textId="316AF7CD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6FE67" w14:textId="4CC007B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 – spread risk – securitisation positions – type 2)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414C8" w14:textId="45CCE78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9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0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and after the loss absorbing capacity of technical provisions.</w:t>
            </w:r>
          </w:p>
          <w:p w14:paraId="093E049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6A9926" w14:textId="2B42D6B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23CD8CC2" w14:textId="77777777" w:rsidTr="007F35AD">
        <w:trPr>
          <w:trHeight w:val="126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F5B42" w14:textId="6FB13854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CF2A8" w14:textId="7DF5574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6F2A2" w14:textId="6D0931D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type 2 securitisation positions, after adjustment for the loss absorbing capacity of technical provisions. </w:t>
            </w:r>
          </w:p>
          <w:p w14:paraId="2A97097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C25DE4B" w14:textId="7CCAEBF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2CE0E6A9" w14:textId="77777777" w:rsidTr="007F35AD">
        <w:trPr>
          <w:trHeight w:val="168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BA15" w14:textId="0FCA7F4E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875AC" w14:textId="4822A13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1DB8" w14:textId="60DBC92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10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0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type 2 securitisation positions, after the shock but before the loss absorbing capacity of technical provisions.</w:t>
            </w:r>
          </w:p>
          <w:p w14:paraId="13D8B5A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C70A3F" w14:textId="7BBCFC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72C32B0" w14:textId="77777777" w:rsidTr="007F35AD">
        <w:trPr>
          <w:trHeight w:val="112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DA32E" w14:textId="66828576" w:rsidR="00F16D43" w:rsidRPr="001C3CB5" w:rsidDel="00892CC1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R0470/C0080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A07FB" w14:textId="739004E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type 2 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58F9" w14:textId="29498B8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spread risk on type 2 securitisation positions, i.e. before the loss absorbing capacity of technical provisions.</w:t>
            </w:r>
          </w:p>
          <w:p w14:paraId="21C11415" w14:textId="3846ED9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5B20080" w14:textId="77777777" w:rsidTr="007F35AD">
        <w:trPr>
          <w:trHeight w:val="14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E1AD" w14:textId="14148428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R0480/C0020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94B31" w14:textId="19FE141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37D9" w14:textId="6AC0376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10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0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for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414F6B5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DD66A1E" w14:textId="1ED64EB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239E4041" w14:textId="77777777" w:rsidTr="007F35AD">
        <w:trPr>
          <w:trHeight w:val="128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A153A" w14:textId="721EBA03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D2D08" w14:textId="21C665A6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spread risk – 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78711" w14:textId="6B1A55A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10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0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positions.</w:t>
            </w:r>
          </w:p>
          <w:p w14:paraId="3375451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57961" w14:textId="34E903E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ABEBBB0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3B211" w14:textId="1FD2E9DF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EF58" w14:textId="18AE16C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6EFE" w14:textId="6C544BA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10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0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shock.</w:t>
            </w:r>
          </w:p>
          <w:p w14:paraId="0C2CB5B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CC4F383" w14:textId="2A43936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367F954B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1346" w14:textId="7962CF53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73115" w14:textId="69C08B2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 – spread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7D915" w14:textId="78E6D55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10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1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and after the loss absorbing capacity of technical provisions.</w:t>
            </w:r>
          </w:p>
          <w:p w14:paraId="615FF9D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A2C580" w14:textId="3A0130B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0DA511CE" w14:textId="77777777" w:rsidTr="007F35AD">
        <w:trPr>
          <w:trHeight w:val="1354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F3743" w14:textId="5EB88FA6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D717" w14:textId="1AA64D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  – spread risk  -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7605" w14:textId="24E73F1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adjustment for the loss absorbing capacity of technical provisions. </w:t>
            </w:r>
          </w:p>
          <w:p w14:paraId="2053867E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B134759" w14:textId="696BADB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252230F" w14:textId="77777777" w:rsidTr="007F35AD">
        <w:trPr>
          <w:trHeight w:val="16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8B19A" w14:textId="62F53514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22967" w14:textId="7904738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(before the loss absorbing capacity of technical provisions)– spread  risk –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75E88" w14:textId="4A92D00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del w:id="111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12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after the shock but before the loss absorbing capacity of technical provisions.</w:t>
            </w:r>
          </w:p>
          <w:p w14:paraId="47B2772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EB20B1" w14:textId="2490D9C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1DE9423F" w14:textId="77777777" w:rsidTr="007F35AD">
        <w:trPr>
          <w:trHeight w:val="121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7BA8E" w14:textId="74021F0C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R0480/C0080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DE0F" w14:textId="3AD05CF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spread risk  - securitisation positions –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3D475" w14:textId="7DFDD10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spread risk on </w:t>
            </w:r>
            <w:proofErr w:type="spell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resecuritisation</w:t>
            </w:r>
            <w:proofErr w:type="spell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positions, i.e. before the loss absorbing capacity of technical provisions.</w:t>
            </w:r>
          </w:p>
          <w:p w14:paraId="7EBFC4AE" w14:textId="106E06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E00CA" w:rsidRPr="001C3CB5" w14:paraId="48BB0A62" w14:textId="77777777" w:rsidTr="007F35AD">
        <w:trPr>
          <w:trHeight w:val="285"/>
        </w:trPr>
        <w:tc>
          <w:tcPr>
            <w:tcW w:w="40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9B15E9D" w14:textId="77777777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Concentration risk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6402B369" w14:textId="608A8382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A9BCC1" w14:textId="77777777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CA3B92F" w14:textId="77777777" w:rsidTr="007F35AD">
        <w:trPr>
          <w:trHeight w:val="191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D79B7" w14:textId="123133D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  <w:p w14:paraId="56DB90E3" w14:textId="27831C14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(A19)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22AA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market risk concentrations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3A5E59" w14:textId="7D42A42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 </w:t>
            </w:r>
            <w:del w:id="11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1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concentrations </w:t>
            </w:r>
          </w:p>
          <w:p w14:paraId="1F2E55EC" w14:textId="77777777" w:rsidR="005B0C95" w:rsidRPr="001C3CB5" w:rsidRDefault="005B0C95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7ACE86" w14:textId="009F8A2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For captive undertakings, if R0040/C0010=1,  this item represents the absolute  value of the assets </w:t>
            </w:r>
            <w:del w:id="11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1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market risk concentration, after taking into account simplifications allowed for captives.</w:t>
            </w:r>
          </w:p>
          <w:p w14:paraId="6B51F166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9423978" w14:textId="41A6C6AC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00C7DEE" w14:textId="77777777" w:rsidTr="007F35AD">
        <w:trPr>
          <w:trHeight w:val="855"/>
        </w:trPr>
        <w:tc>
          <w:tcPr>
            <w:tcW w:w="13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2DD9" w14:textId="667A84B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R0500/C0060</w:t>
            </w:r>
          </w:p>
          <w:p w14:paraId="07DE0B29" w14:textId="7F5CCFA5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(C19)</w:t>
            </w:r>
          </w:p>
        </w:tc>
        <w:tc>
          <w:tcPr>
            <w:tcW w:w="26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D040" w14:textId="597E00C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market risk concentrations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C68157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market risk concentrations, after adjustment for the loss absorbing capacity of technical provisions, aggregated for each single name exposure.</w:t>
            </w:r>
          </w:p>
        </w:tc>
      </w:tr>
      <w:tr w:rsidR="00F16D43" w:rsidRPr="001C3CB5" w14:paraId="425BC938" w14:textId="77777777" w:rsidTr="007F35AD">
        <w:trPr>
          <w:trHeight w:val="690"/>
        </w:trPr>
        <w:tc>
          <w:tcPr>
            <w:tcW w:w="1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C510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6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DA1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E980B" w14:textId="3522657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captive undertakings, if cell R0040/C0010=1, this item represents net capital charge for market risk concentration, calculated using simplified calculation.</w:t>
            </w:r>
          </w:p>
        </w:tc>
      </w:tr>
      <w:tr w:rsidR="00F16D43" w:rsidRPr="001C3CB5" w14:paraId="77CEACC6" w14:textId="77777777" w:rsidTr="007F35AD">
        <w:trPr>
          <w:trHeight w:val="1023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FBE2" w14:textId="0F7BB57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  <w:p w14:paraId="42681BB6" w14:textId="42ECBC9B" w:rsidR="005E00CA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(D19)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BFC4B" w14:textId="1CE5FE9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market risk concentrations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A7A9" w14:textId="3E6392F5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for market risk concentrations, aggregated for each single name exposure, i.e. before the loss absorbing capacity of technical provisions.</w:t>
            </w:r>
          </w:p>
        </w:tc>
      </w:tr>
      <w:tr w:rsidR="00F16D43" w:rsidRPr="001C3CB5" w14:paraId="46D7DD72" w14:textId="77777777" w:rsidTr="007F35AD">
        <w:trPr>
          <w:trHeight w:val="285"/>
        </w:trPr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7127A" w14:textId="6B78EAD0" w:rsidR="00F16D43" w:rsidRPr="001C3CB5" w:rsidRDefault="005E00CA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Currency risk</w:t>
            </w:r>
          </w:p>
        </w:tc>
        <w:tc>
          <w:tcPr>
            <w:tcW w:w="2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1CB78C" w14:textId="0D09A72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A5EE8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68C9BD0D" w14:textId="77777777" w:rsidTr="007F35AD">
        <w:trPr>
          <w:trHeight w:val="28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260D" w14:textId="0DF46E8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  <w:p w14:paraId="54F80777" w14:textId="0432DD30" w:rsidR="005E00CA" w:rsidRPr="001C3CB5" w:rsidRDefault="005E00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="00663F4D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448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 (including the loss absorbing capacity of technical provisions) –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A041C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426C57B3" w14:textId="23AE3F4B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del w:id="11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          </w:delText>
              </w:r>
            </w:del>
            <w:ins w:id="11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(including after the loss absorbing capacity of technical provisions) for an increase in value of the foreign currency against the local currency;</w:t>
            </w:r>
          </w:p>
          <w:p w14:paraId="6B4D3D46" w14:textId="775B088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del w:id="119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          </w:delText>
              </w:r>
            </w:del>
            <w:ins w:id="120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(including after the loss absorbing capacity of technical provisions) for a decrease in value of the foreign currency against the local currency.</w:t>
            </w:r>
          </w:p>
          <w:p w14:paraId="516D4A57" w14:textId="7541631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D8597C3" w14:textId="77777777" w:rsidTr="007F35AD">
        <w:trPr>
          <w:trHeight w:val="1842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27C5" w14:textId="7549CBB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  <w:p w14:paraId="27F2101E" w14:textId="206E8649" w:rsidR="00663F4D" w:rsidRPr="001C3CB5" w:rsidRDefault="00663F4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(D20)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12572" w14:textId="57A2ED5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 currency risk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6320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sum for the different currencies of:</w:t>
            </w:r>
          </w:p>
          <w:p w14:paraId="6B19DF14" w14:textId="542B073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del w:id="121" w:author="Author">
              <w:r w:rsidRPr="001C3CB5" w:rsidDel="00BE2B7C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 </w:delText>
              </w:r>
            </w:del>
            <w:ins w:id="122" w:author="Author">
              <w:r w:rsidR="00BE2B7C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capital requirement (before the loss absorbing capacity of technical provisions) for an increase in value of the foreign currency against the local currency;</w:t>
            </w:r>
          </w:p>
          <w:p w14:paraId="5A8FE65E" w14:textId="3181E4A1" w:rsidR="00F16D43" w:rsidRPr="001C3CB5" w:rsidRDefault="00F16D43" w:rsidP="00BE2B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</w:t>
            </w:r>
            <w:del w:id="123" w:author="Author">
              <w:r w:rsidRPr="001C3CB5" w:rsidDel="00BE2B7C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 </w:delText>
              </w:r>
            </w:del>
            <w:ins w:id="124" w:author="Author">
              <w:r w:rsidR="00BE2B7C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proofErr w:type="gramStart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</w:t>
            </w:r>
            <w:proofErr w:type="gramEnd"/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capital requirement (before the loss absorbing capacity of technical provisions) for a decrease in value of the foreign currency against the local currency.</w:t>
            </w:r>
          </w:p>
        </w:tc>
      </w:tr>
      <w:tr w:rsidR="00F16D43" w:rsidRPr="001C3CB5" w14:paraId="5B45AFC8" w14:textId="77777777" w:rsidTr="007F35AD">
        <w:trPr>
          <w:trHeight w:val="1428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6816" w14:textId="444C72B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4CFE18B4" w14:textId="77777777" w:rsidR="00B47E0D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C0020</w:t>
            </w:r>
          </w:p>
          <w:p w14:paraId="5DEB6E92" w14:textId="4B06981E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 w:rsidDel="00892CC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AD48" w14:textId="6B5647F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Currency risk – increase/ decrease in the value of the foreign currency 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08EA0" w14:textId="139B1C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assets sensitive to currency increase/decrease risk, before shock.</w:t>
            </w:r>
          </w:p>
          <w:p w14:paraId="1A0C574F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ED7F9E" w14:textId="667E3A9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345116CF" w14:textId="77777777" w:rsidTr="007F35AD">
        <w:trPr>
          <w:trHeight w:val="1406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E0CD" w14:textId="0ED3F13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B756E44" w14:textId="5660E86C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C0030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DBAE" w14:textId="78B91C4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Liabilities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B778" w14:textId="56C54D2E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value of the liabilities sensitive to currency increase/decrease risk, before shock.</w:t>
            </w:r>
          </w:p>
          <w:p w14:paraId="77462AE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003269" w14:textId="769AD5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  <w:p w14:paraId="2BDF65CC" w14:textId="408F42F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1FE39611" w14:textId="77777777" w:rsidTr="007F35AD">
        <w:trPr>
          <w:trHeight w:val="139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896B" w14:textId="1BDCAE4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2E11E814" w14:textId="0D089DAC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C0040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10DED" w14:textId="205E29B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Assets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7C6" w14:textId="0384309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assets </w:t>
            </w:r>
            <w:del w:id="125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26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1D4D0D8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37FFB97" w14:textId="300C01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 from reinsurance and SPVs shall not be included in this cell.</w:t>
            </w:r>
          </w:p>
        </w:tc>
      </w:tr>
      <w:tr w:rsidR="00F16D43" w:rsidRPr="001C3CB5" w14:paraId="1B4201DB" w14:textId="77777777" w:rsidTr="007F35AD">
        <w:trPr>
          <w:trHeight w:val="1701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EB8FD" w14:textId="12DFF3D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7900D314" w14:textId="17BB9AC7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C0050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E9C5B" w14:textId="7C16F258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BB3E1" w14:textId="014A028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del w:id="127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28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69609115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B10CB9" w14:textId="38AAC45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797EE8F5" w14:textId="77777777" w:rsidTr="007F35AD">
        <w:trPr>
          <w:trHeight w:val="196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DC6A6" w14:textId="425E580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6F89751C" w14:textId="0BBABFF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C0060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EACA2" w14:textId="22575F09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 (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including 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4C08" w14:textId="008798BD" w:rsidR="00F16D43" w:rsidRPr="001C3CB5" w:rsidDel="00E9503C" w:rsidRDefault="00F16D43" w:rsidP="00F16D43">
            <w:pPr>
              <w:spacing w:after="0" w:line="240" w:lineRule="auto"/>
              <w:rPr>
                <w:del w:id="12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currency increase/decrease risk, after adjustment for the loss absorbing capacity of technical provisions.</w:t>
            </w:r>
            <w:ins w:id="130" w:author="Author">
              <w:r w:rsidR="00E9503C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  <w:r w:rsidR="00E9503C" w:rsidRPr="004710A2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  <w:rPrChange w:id="131" w:author="Author">
                    <w:rPr>
                      <w:color w:val="FF0000"/>
                    </w:rPr>
                  </w:rPrChange>
                </w:rPr>
                <w:t>In R0610 only the currencies where the increase shock is the largest shall be reported and in R0620 only the currencies where the decrease shock is the largest shall be reported.</w:t>
              </w:r>
            </w:ins>
          </w:p>
          <w:p w14:paraId="3DC076B2" w14:textId="6CFB2C2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32" w:author="Author">
              <w:r w:rsidRPr="001C3CB5" w:rsidDel="00E9503C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</w:delText>
              </w:r>
            </w:del>
          </w:p>
          <w:p w14:paraId="56118743" w14:textId="1F54E9B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7811AB83" w14:textId="77777777" w:rsidTr="007F35AD">
        <w:trPr>
          <w:trHeight w:val="152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E4CF0" w14:textId="76DB0D30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14BBF41F" w14:textId="2F1A743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C0070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0F925" w14:textId="425C67A1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(before the loss-absorbing capacity of technical provisions)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307E0" w14:textId="0F50C8C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(before the loss absorbing capacity of technical provisions) </w:t>
            </w:r>
            <w:del w:id="133" w:author="Author">
              <w:r w:rsidRPr="001C3CB5" w:rsidDel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ins w:id="134" w:author="Author">
              <w:r w:rsidR="000C1727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currency increase/decrease risk after the shock. </w:t>
            </w:r>
          </w:p>
          <w:p w14:paraId="0A3C4004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B2B68B" w14:textId="2089B5B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amount of TP shall be net of reinsurance and SPV recoverables.</w:t>
            </w:r>
          </w:p>
        </w:tc>
      </w:tr>
      <w:tr w:rsidR="00F16D43" w:rsidRPr="001C3CB5" w14:paraId="3EA23F4A" w14:textId="77777777" w:rsidTr="007F35AD">
        <w:trPr>
          <w:trHeight w:val="1839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F1F80" w14:textId="3B43B1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R0610-R0620/</w:t>
            </w:r>
          </w:p>
          <w:p w14:paraId="58EDC98F" w14:textId="1E686CE9" w:rsidR="00F16D43" w:rsidRPr="001C3CB5" w:rsidDel="00892CC1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C0080</w:t>
            </w:r>
          </w:p>
        </w:tc>
        <w:tc>
          <w:tcPr>
            <w:tcW w:w="2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A4E4A" w14:textId="45D5B84F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(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1C3CB5" w:rsidDel="00517E2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loss-absorbing capacity of technical provisions)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Currency risk – increase/ decrease in the value of the foreign currency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93E34" w14:textId="4B69811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for the currency increase/decrease risk, i.e. </w:t>
            </w:r>
            <w:r w:rsidRPr="001C3CB5" w:rsidDel="005508F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excluding 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before the loss absorbing capacity of Technical provisions</w:t>
            </w:r>
            <w:ins w:id="135" w:author="Author">
              <w:r w:rsidR="00DC4056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ins w:id="136" w:author="Author">
              <w:r w:rsidR="00A96CE5" w:rsidRPr="00AE67A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In R0610 only the currencies where the increase shock is the largest shall be reported and in R0620 only the currencies where the decrease shock is the largest shall be reported.</w:t>
              </w:r>
            </w:ins>
          </w:p>
          <w:p w14:paraId="5B540723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7A3077" w14:textId="5E0C4AF3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785C2D" w:rsidRPr="001C3CB5" w14:paraId="0044233B" w14:textId="77777777" w:rsidTr="00785C2D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A086F" w14:textId="77777777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Diversification within market risk module</w:t>
            </w:r>
          </w:p>
          <w:p w14:paraId="0C645601" w14:textId="18A42B97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4A194AA6" w14:textId="77777777" w:rsidTr="007F35AD">
        <w:trPr>
          <w:trHeight w:val="1005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A75FE" w14:textId="5750D272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  <w:p w14:paraId="39A65802" w14:textId="67CD523C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(C22)</w:t>
            </w:r>
          </w:p>
        </w:tc>
        <w:tc>
          <w:tcPr>
            <w:tcW w:w="2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8B0D7B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market risk module -net 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D736F" w14:textId="52A648FD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net capital requirements (after loss absorbing capacity of technical provisions) of the single risk sub-modules.</w:t>
            </w:r>
          </w:p>
          <w:p w14:paraId="3DE3B849" w14:textId="67EB53D9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2979B1F" w14:textId="504AE920" w:rsidR="00641012" w:rsidRPr="001C3CB5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1A910FD6" w14:textId="64DE5AF2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00FFABB7" w14:textId="77777777" w:rsidTr="007F35AD">
        <w:trPr>
          <w:trHeight w:val="915"/>
        </w:trPr>
        <w:tc>
          <w:tcPr>
            <w:tcW w:w="1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BBF1" w14:textId="4BA2DF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  <w:p w14:paraId="1E142694" w14:textId="36CDF7D9" w:rsidR="00785C2D" w:rsidRPr="001C3CB5" w:rsidRDefault="00785C2D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(D22)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8B132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Diversification within market risk  module - gross</w:t>
            </w:r>
          </w:p>
        </w:tc>
        <w:tc>
          <w:tcPr>
            <w:tcW w:w="54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C4AE" w14:textId="425B9488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market risk module as a result of the aggregation of the gross capital requirements (before loss absorbing capacity of technical provisions) of the single risk sub-modules.</w:t>
            </w:r>
          </w:p>
          <w:p w14:paraId="276CF7D7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9CC4E46" w14:textId="38F09F54" w:rsidR="00A91748" w:rsidRPr="001C3CB5" w:rsidRDefault="00A91748" w:rsidP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41012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when it reduces the capital requirement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C526BD4" w14:textId="4E5E100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A91748" w:rsidRPr="001C3CB5" w14:paraId="45B4FA66" w14:textId="77777777" w:rsidTr="003D1C67">
        <w:trPr>
          <w:trHeight w:val="285"/>
        </w:trPr>
        <w:tc>
          <w:tcPr>
            <w:tcW w:w="93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8581E1" w14:textId="77777777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Total solvency capital requirement for market risk</w:t>
            </w:r>
          </w:p>
          <w:p w14:paraId="0C1611C9" w14:textId="0999C898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308E3FCF" w14:textId="77777777" w:rsidTr="007F35AD">
        <w:trPr>
          <w:trHeight w:val="923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DA98" w14:textId="051F9D4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  <w:p w14:paraId="43B9234B" w14:textId="245C236E" w:rsidR="00A91748" w:rsidRPr="001C3CB5" w:rsidRDefault="00A91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BC94B" w14:textId="344747FF" w:rsidR="00854BB4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net solvency capital requirements for market risk</w:t>
            </w:r>
          </w:p>
          <w:p w14:paraId="6039EEEB" w14:textId="77777777" w:rsidR="00854BB4" w:rsidRPr="001C3CB5" w:rsidRDefault="00854BB4" w:rsidP="007F35AD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8F8AD00" w14:textId="298F9586" w:rsidR="00854BB4" w:rsidRPr="001C3CB5" w:rsidRDefault="00854BB4" w:rsidP="00854BB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67FB97" w14:textId="77777777" w:rsidR="00F16D43" w:rsidRPr="001C3CB5" w:rsidRDefault="00F16D43" w:rsidP="007F35AD">
            <w:pPr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60767" w14:textId="2DA1DD5A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net capital charge for all market risks, after loss absorbing capacity of technical provisions, calculated using the standard formula.  </w:t>
            </w:r>
          </w:p>
          <w:p w14:paraId="7B0CAE79" w14:textId="191D520E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F16D43" w:rsidRPr="001C3CB5" w14:paraId="5A1C87DD" w14:textId="77777777" w:rsidTr="007F35AD">
        <w:trPr>
          <w:trHeight w:val="947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80767" w14:textId="04389074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</w:t>
            </w:r>
            <w:r w:rsidR="009406D8"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0/C0080</w:t>
            </w:r>
          </w:p>
          <w:p w14:paraId="5C32B8BF" w14:textId="7DD0EF74" w:rsidR="00A91748" w:rsidRPr="001C3CB5" w:rsidRDefault="00A91748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(D23)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5B58" w14:textId="090A77C1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for market risk</w:t>
            </w:r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AFE49" w14:textId="77777777" w:rsidR="00F16D43" w:rsidRPr="001C3CB5" w:rsidRDefault="00F16D43" w:rsidP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gross capital charge for all market risks, excluding loss absorbing capacity of technical provisions, calculated using the standard formula  </w:t>
            </w:r>
          </w:p>
          <w:p w14:paraId="522E6D1B" w14:textId="11C5C30E" w:rsidR="00F16D43" w:rsidRPr="001C3CB5" w:rsidRDefault="00F16D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B30ACF" w:rsidRPr="001C3CB5" w:rsidDel="00356815" w14:paraId="55132188" w14:textId="5332C025" w:rsidTr="007F35AD">
        <w:trPr>
          <w:trHeight w:val="411"/>
          <w:del w:id="137" w:author="Author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11AF0" w14:textId="02961866" w:rsidR="00B30ACF" w:rsidRPr="001C3CB5" w:rsidDel="00356815" w:rsidRDefault="00B30ACF" w:rsidP="00F16D43">
            <w:pPr>
              <w:spacing w:after="0" w:line="240" w:lineRule="auto"/>
              <w:rPr>
                <w:del w:id="138" w:author="Author"/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del w:id="139" w:author="Author">
              <w:r w:rsidRPr="001C3CB5" w:rsidDel="00356815"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val="en-GB" w:eastAsia="es-ES"/>
                </w:rPr>
                <w:delText>Further details on equity risk</w:delText>
              </w:r>
            </w:del>
          </w:p>
        </w:tc>
      </w:tr>
      <w:tr w:rsidR="00B30ACF" w:rsidRPr="001C3CB5" w:rsidDel="00356815" w14:paraId="5BA1358E" w14:textId="23EEE3EC" w:rsidTr="007F35AD">
        <w:trPr>
          <w:trHeight w:val="651"/>
          <w:del w:id="140" w:author="Autho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CA8C" w14:textId="3606E7B6" w:rsidR="00B30ACF" w:rsidRPr="001C3CB5" w:rsidDel="00356815" w:rsidRDefault="00B30ACF" w:rsidP="00F16D43">
            <w:pPr>
              <w:spacing w:after="0" w:line="240" w:lineRule="auto"/>
              <w:rPr>
                <w:del w:id="14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42" w:author="Author">
              <w:r w:rsidRPr="001C3CB5" w:rsidDel="0035681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R0900/C0090</w:delText>
              </w:r>
            </w:del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0332E" w14:textId="41F409FB" w:rsidR="00B30ACF" w:rsidRPr="001C3CB5" w:rsidDel="00356815" w:rsidRDefault="00B30ACF" w:rsidP="00F16D43">
            <w:pPr>
              <w:spacing w:after="0" w:line="240" w:lineRule="auto"/>
              <w:rPr>
                <w:del w:id="14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44" w:author="Author">
              <w:r w:rsidRPr="001C3CB5" w:rsidDel="0035681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Losses steaming from type 2 mortgage loans</w:delText>
              </w:r>
            </w:del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28C8" w14:textId="218FC7C0" w:rsidR="00B30ACF" w:rsidRPr="001C3CB5" w:rsidDel="00356815" w:rsidRDefault="00CC14A0" w:rsidP="00F16D43">
            <w:pPr>
              <w:spacing w:after="0" w:line="240" w:lineRule="auto"/>
              <w:rPr>
                <w:del w:id="14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46" w:author="Author">
              <w:r w:rsidRPr="001C3CB5" w:rsidDel="0035681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Amount of the overall losses steaming from mortgage loans that has been classified as type 2 exposures.</w:delText>
              </w:r>
            </w:del>
          </w:p>
        </w:tc>
      </w:tr>
      <w:tr w:rsidR="00B30ACF" w:rsidRPr="001C3CB5" w:rsidDel="00356815" w14:paraId="3269C7BC" w14:textId="36FED33F" w:rsidTr="007F35AD">
        <w:trPr>
          <w:trHeight w:val="561"/>
          <w:del w:id="147" w:author="Author"/>
        </w:trPr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98878" w14:textId="12CA682B" w:rsidR="00B30ACF" w:rsidRPr="001C3CB5" w:rsidDel="00356815" w:rsidRDefault="00B30ACF" w:rsidP="00F16D43">
            <w:pPr>
              <w:spacing w:after="0" w:line="240" w:lineRule="auto"/>
              <w:rPr>
                <w:del w:id="14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49" w:author="Author">
              <w:r w:rsidRPr="001C3CB5" w:rsidDel="0035681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R0910/C0090</w:delText>
              </w:r>
            </w:del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527B5" w14:textId="7A0AE680" w:rsidR="00B30ACF" w:rsidRPr="001C3CB5" w:rsidDel="00356815" w:rsidRDefault="00B30ACF" w:rsidP="00F16D43">
            <w:pPr>
              <w:spacing w:after="0" w:line="240" w:lineRule="auto"/>
              <w:rPr>
                <w:del w:id="15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51" w:author="Author">
              <w:r w:rsidRPr="001C3CB5" w:rsidDel="0035681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Overall losses steaming from mortgage loans</w:delText>
              </w:r>
            </w:del>
          </w:p>
        </w:tc>
        <w:tc>
          <w:tcPr>
            <w:tcW w:w="5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10280" w14:textId="33E6C420" w:rsidR="00B30ACF" w:rsidRPr="001C3CB5" w:rsidDel="00356815" w:rsidRDefault="00CC14A0" w:rsidP="00F16D43">
            <w:pPr>
              <w:spacing w:after="0" w:line="240" w:lineRule="auto"/>
              <w:rPr>
                <w:del w:id="15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53" w:author="Author">
              <w:r w:rsidRPr="001C3CB5" w:rsidDel="00356815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Amount of the overall losses steaming from mortgage loans</w:delText>
              </w:r>
            </w:del>
          </w:p>
        </w:tc>
      </w:tr>
    </w:tbl>
    <w:p w14:paraId="13950813" w14:textId="77777777" w:rsidR="00892CC1" w:rsidRPr="001C3CB5" w:rsidRDefault="00892CC1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892CC1" w:rsidRPr="001C3C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5468" w14:textId="77777777" w:rsidR="00AF263A" w:rsidRDefault="00AF263A" w:rsidP="00CA5811">
      <w:pPr>
        <w:spacing w:after="0" w:line="240" w:lineRule="auto"/>
      </w:pPr>
      <w:r>
        <w:separator/>
      </w:r>
    </w:p>
  </w:endnote>
  <w:endnote w:type="continuationSeparator" w:id="0">
    <w:p w14:paraId="4F584391" w14:textId="77777777" w:rsidR="00AF263A" w:rsidRDefault="00AF263A" w:rsidP="00CA5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31B98" w14:textId="77777777" w:rsidR="00AF263A" w:rsidRDefault="00AF263A" w:rsidP="00CA5811">
      <w:pPr>
        <w:spacing w:after="0" w:line="240" w:lineRule="auto"/>
      </w:pPr>
      <w:r>
        <w:separator/>
      </w:r>
    </w:p>
  </w:footnote>
  <w:footnote w:type="continuationSeparator" w:id="0">
    <w:p w14:paraId="38BEF3D1" w14:textId="77777777" w:rsidR="00AF263A" w:rsidRDefault="00AF263A" w:rsidP="00CA5811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D3E31"/>
    <w:rsid w:val="00014339"/>
    <w:rsid w:val="00016481"/>
    <w:rsid w:val="00021DCD"/>
    <w:rsid w:val="00031239"/>
    <w:rsid w:val="00080AE4"/>
    <w:rsid w:val="000936D5"/>
    <w:rsid w:val="000C1727"/>
    <w:rsid w:val="000D7514"/>
    <w:rsid w:val="000E3DB5"/>
    <w:rsid w:val="00116B86"/>
    <w:rsid w:val="00122ADC"/>
    <w:rsid w:val="00124AEA"/>
    <w:rsid w:val="00147339"/>
    <w:rsid w:val="00147A5B"/>
    <w:rsid w:val="00152B52"/>
    <w:rsid w:val="00166773"/>
    <w:rsid w:val="00171A53"/>
    <w:rsid w:val="001A12C7"/>
    <w:rsid w:val="001C3CB5"/>
    <w:rsid w:val="001E4ED3"/>
    <w:rsid w:val="001F7807"/>
    <w:rsid w:val="00214CE9"/>
    <w:rsid w:val="00250AA1"/>
    <w:rsid w:val="00260AAA"/>
    <w:rsid w:val="002B0A34"/>
    <w:rsid w:val="002C3ACE"/>
    <w:rsid w:val="002C6D8C"/>
    <w:rsid w:val="00342A88"/>
    <w:rsid w:val="00344286"/>
    <w:rsid w:val="00345545"/>
    <w:rsid w:val="00356815"/>
    <w:rsid w:val="003569A2"/>
    <w:rsid w:val="00383FF0"/>
    <w:rsid w:val="00385442"/>
    <w:rsid w:val="00385615"/>
    <w:rsid w:val="003C71AD"/>
    <w:rsid w:val="003D1C67"/>
    <w:rsid w:val="00460544"/>
    <w:rsid w:val="004710A2"/>
    <w:rsid w:val="004B1694"/>
    <w:rsid w:val="004E27BF"/>
    <w:rsid w:val="00517E22"/>
    <w:rsid w:val="005460C1"/>
    <w:rsid w:val="005508F0"/>
    <w:rsid w:val="005540BA"/>
    <w:rsid w:val="005B0C95"/>
    <w:rsid w:val="005D2330"/>
    <w:rsid w:val="005E00CA"/>
    <w:rsid w:val="00615DDB"/>
    <w:rsid w:val="00641012"/>
    <w:rsid w:val="00641969"/>
    <w:rsid w:val="00663F4D"/>
    <w:rsid w:val="006A20BA"/>
    <w:rsid w:val="006D1769"/>
    <w:rsid w:val="00717723"/>
    <w:rsid w:val="007742B4"/>
    <w:rsid w:val="00785C2D"/>
    <w:rsid w:val="007B1302"/>
    <w:rsid w:val="007D0DD8"/>
    <w:rsid w:val="007E4A1C"/>
    <w:rsid w:val="007F35AD"/>
    <w:rsid w:val="0080190C"/>
    <w:rsid w:val="00807A35"/>
    <w:rsid w:val="00807BD4"/>
    <w:rsid w:val="00811437"/>
    <w:rsid w:val="00826598"/>
    <w:rsid w:val="00854BB4"/>
    <w:rsid w:val="0086086A"/>
    <w:rsid w:val="00880789"/>
    <w:rsid w:val="0088590C"/>
    <w:rsid w:val="00887129"/>
    <w:rsid w:val="00892CC1"/>
    <w:rsid w:val="00894EB4"/>
    <w:rsid w:val="008A359A"/>
    <w:rsid w:val="008F213D"/>
    <w:rsid w:val="0093375A"/>
    <w:rsid w:val="00937846"/>
    <w:rsid w:val="009406D8"/>
    <w:rsid w:val="009479E9"/>
    <w:rsid w:val="009825E0"/>
    <w:rsid w:val="009973EC"/>
    <w:rsid w:val="009B0FBF"/>
    <w:rsid w:val="009D71F4"/>
    <w:rsid w:val="009F4C8D"/>
    <w:rsid w:val="00A43CD8"/>
    <w:rsid w:val="00A602D3"/>
    <w:rsid w:val="00A91748"/>
    <w:rsid w:val="00A9264C"/>
    <w:rsid w:val="00A96CE5"/>
    <w:rsid w:val="00AF263A"/>
    <w:rsid w:val="00AF5310"/>
    <w:rsid w:val="00B1173F"/>
    <w:rsid w:val="00B1191D"/>
    <w:rsid w:val="00B24554"/>
    <w:rsid w:val="00B30ACF"/>
    <w:rsid w:val="00B40B4B"/>
    <w:rsid w:val="00B47E0D"/>
    <w:rsid w:val="00BA111C"/>
    <w:rsid w:val="00BE2B7C"/>
    <w:rsid w:val="00C11152"/>
    <w:rsid w:val="00C331EC"/>
    <w:rsid w:val="00C46F91"/>
    <w:rsid w:val="00C522D6"/>
    <w:rsid w:val="00CA5811"/>
    <w:rsid w:val="00CC14A0"/>
    <w:rsid w:val="00CD3E31"/>
    <w:rsid w:val="00D254C2"/>
    <w:rsid w:val="00D2653F"/>
    <w:rsid w:val="00D31A8B"/>
    <w:rsid w:val="00D31B93"/>
    <w:rsid w:val="00D76C4D"/>
    <w:rsid w:val="00DA506D"/>
    <w:rsid w:val="00DB278B"/>
    <w:rsid w:val="00DC2704"/>
    <w:rsid w:val="00DC4056"/>
    <w:rsid w:val="00E04ED6"/>
    <w:rsid w:val="00E33669"/>
    <w:rsid w:val="00E4777E"/>
    <w:rsid w:val="00E73FBE"/>
    <w:rsid w:val="00E743C7"/>
    <w:rsid w:val="00E9503C"/>
    <w:rsid w:val="00EA4FB3"/>
    <w:rsid w:val="00F145A3"/>
    <w:rsid w:val="00F16D43"/>
    <w:rsid w:val="00F7203D"/>
    <w:rsid w:val="00FC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CE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C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C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37846"/>
    <w:rPr>
      <w:color w:val="808080"/>
    </w:rPr>
  </w:style>
  <w:style w:type="paragraph" w:styleId="ListParagraph">
    <w:name w:val="List Paragraph"/>
    <w:basedOn w:val="Normal"/>
    <w:uiPriority w:val="34"/>
    <w:qFormat/>
    <w:rsid w:val="00E743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0D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0DD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0DD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D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DD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5811"/>
  </w:style>
  <w:style w:type="paragraph" w:styleId="Footer">
    <w:name w:val="footer"/>
    <w:basedOn w:val="Normal"/>
    <w:link w:val="FooterChar"/>
    <w:uiPriority w:val="99"/>
    <w:unhideWhenUsed/>
    <w:rsid w:val="00CA58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8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E47E8-8470-442C-88B1-0E0412711A1F}">
  <ds:schemaRefs/>
</ds:datastoreItem>
</file>

<file path=customXml/itemProps2.xml><?xml version="1.0" encoding="utf-8"?>
<ds:datastoreItem xmlns:ds="http://schemas.openxmlformats.org/officeDocument/2006/customXml" ds:itemID="{322D7617-A340-443E-9CCC-A9A447BF2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5529</Words>
  <Characters>31520</Characters>
  <Application>Microsoft Office Word</Application>
  <DocSecurity>0</DocSecurity>
  <Lines>262</Lines>
  <Paragraphs>73</Paragraphs>
  <ScaleCrop>false</ScaleCrop>
  <Company/>
  <LinksUpToDate>false</LinksUpToDate>
  <CharactersWithSpaces>36976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2015-07-02T23:03:00Z</dcterms:created>
  <dcterms:modified xsi:type="dcterms:W3CDTF">2015-07-02T23:03:00Z</dcterms:modified>
</cp:coreProperties>
</file>